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00732" w14:textId="77777777" w:rsidR="006B69EF" w:rsidRPr="009E0989" w:rsidRDefault="00C87DAB" w:rsidP="006B69EF">
      <w:pPr>
        <w:jc w:val="center"/>
        <w:rPr>
          <w:b/>
          <w:sz w:val="32"/>
          <w:szCs w:val="32"/>
          <w:lang w:val="en-GB"/>
        </w:rPr>
      </w:pPr>
      <w:r w:rsidRPr="009E0989">
        <w:rPr>
          <w:b/>
          <w:sz w:val="32"/>
          <w:szCs w:val="32"/>
          <w:lang w:val="en-GB"/>
        </w:rPr>
        <w:t xml:space="preserve">mEDRA </w:t>
      </w:r>
      <w:r w:rsidR="00165785" w:rsidRPr="009E0989">
        <w:rPr>
          <w:b/>
          <w:sz w:val="32"/>
          <w:szCs w:val="32"/>
          <w:lang w:val="en-GB"/>
        </w:rPr>
        <w:t xml:space="preserve">Web Service </w:t>
      </w:r>
      <w:r w:rsidRPr="009E0989">
        <w:rPr>
          <w:b/>
          <w:sz w:val="32"/>
          <w:szCs w:val="32"/>
          <w:lang w:val="en-GB"/>
        </w:rPr>
        <w:t>Client Tool</w:t>
      </w:r>
    </w:p>
    <w:p w14:paraId="1DF0EC99" w14:textId="77777777" w:rsidR="00C87DAB" w:rsidRPr="009E0989" w:rsidRDefault="00C87DAB" w:rsidP="006B69EF">
      <w:pPr>
        <w:jc w:val="center"/>
        <w:rPr>
          <w:b/>
          <w:sz w:val="32"/>
          <w:szCs w:val="32"/>
          <w:lang w:val="en-GB"/>
        </w:rPr>
      </w:pPr>
      <w:r w:rsidRPr="009E0989">
        <w:rPr>
          <w:b/>
          <w:sz w:val="32"/>
          <w:szCs w:val="32"/>
          <w:lang w:val="en-GB"/>
        </w:rPr>
        <w:t>Installation and Use Manual</w:t>
      </w:r>
    </w:p>
    <w:p w14:paraId="3EB15E7B" w14:textId="77777777" w:rsidR="006B69EF" w:rsidRPr="009E0989" w:rsidRDefault="006B69EF" w:rsidP="006B69EF">
      <w:pPr>
        <w:jc w:val="center"/>
        <w:rPr>
          <w:sz w:val="20"/>
          <w:szCs w:val="20"/>
          <w:lang w:val="en-GB"/>
        </w:rPr>
      </w:pPr>
    </w:p>
    <w:p w14:paraId="358277AA" w14:textId="77777777" w:rsidR="006B69EF" w:rsidRPr="009E0989" w:rsidDel="009E0989" w:rsidRDefault="00C87DAB" w:rsidP="009E0989">
      <w:pPr>
        <w:jc w:val="center"/>
        <w:rPr>
          <w:del w:id="0" w:author="Trotta, Giuseppe" w:date="2016-07-04T20:13:00Z"/>
          <w:sz w:val="20"/>
          <w:szCs w:val="20"/>
          <w:lang w:val="en-GB"/>
        </w:rPr>
      </w:pPr>
      <w:r w:rsidRPr="009E0989">
        <w:rPr>
          <w:sz w:val="20"/>
          <w:szCs w:val="20"/>
          <w:lang w:val="en-GB"/>
        </w:rPr>
        <w:t>Version</w:t>
      </w:r>
      <w:r w:rsidR="006B69EF" w:rsidRPr="009E0989">
        <w:rPr>
          <w:sz w:val="20"/>
          <w:szCs w:val="20"/>
          <w:lang w:val="en-GB"/>
        </w:rPr>
        <w:t xml:space="preserve">: </w:t>
      </w:r>
      <w:r w:rsidRPr="009E0989">
        <w:rPr>
          <w:sz w:val="20"/>
          <w:szCs w:val="20"/>
          <w:lang w:val="en-GB"/>
        </w:rPr>
        <w:t>2</w:t>
      </w:r>
      <w:r w:rsidR="006B69EF" w:rsidRPr="009E0989">
        <w:rPr>
          <w:sz w:val="20"/>
          <w:szCs w:val="20"/>
          <w:lang w:val="en-GB"/>
        </w:rPr>
        <w:t>.</w:t>
      </w:r>
      <w:del w:id="1" w:author="Trotta, Giuseppe" w:date="2016-07-04T20:13:00Z">
        <w:r w:rsidR="0086365F" w:rsidRPr="009E0989" w:rsidDel="009E0989">
          <w:rPr>
            <w:sz w:val="20"/>
            <w:szCs w:val="20"/>
            <w:lang w:val="en-GB"/>
          </w:rPr>
          <w:delText>2</w:delText>
        </w:r>
      </w:del>
      <w:r w:rsidR="00D64D52">
        <w:rPr>
          <w:sz w:val="20"/>
          <w:szCs w:val="20"/>
          <w:lang w:val="en-GB"/>
        </w:rPr>
        <w:t>4</w:t>
      </w:r>
    </w:p>
    <w:p w14:paraId="69358C92" w14:textId="77777777" w:rsidR="00C87DAB" w:rsidRPr="009E0989" w:rsidRDefault="00C87DAB" w:rsidP="009E0989">
      <w:pPr>
        <w:jc w:val="center"/>
        <w:rPr>
          <w:sz w:val="20"/>
          <w:szCs w:val="20"/>
          <w:lang w:val="en-GB"/>
        </w:rPr>
      </w:pPr>
      <w:del w:id="2" w:author="Trotta, Giuseppe" w:date="2016-07-04T20:13:00Z">
        <w:r w:rsidRPr="009E0989" w:rsidDel="009E0989">
          <w:rPr>
            <w:sz w:val="20"/>
            <w:szCs w:val="20"/>
            <w:lang w:val="en-GB"/>
          </w:rPr>
          <w:delText>Authors: Nicola Mezzetti, Elda Rrapi, Marco Negri</w:delText>
        </w:r>
      </w:del>
    </w:p>
    <w:p w14:paraId="465EB8BF" w14:textId="77777777" w:rsidR="006B69EF" w:rsidRPr="009E0989" w:rsidRDefault="00C87DAB" w:rsidP="006B69EF">
      <w:pPr>
        <w:jc w:val="center"/>
        <w:rPr>
          <w:sz w:val="20"/>
          <w:szCs w:val="20"/>
          <w:lang w:val="en-GB"/>
        </w:rPr>
      </w:pPr>
      <w:r w:rsidRPr="009E0989">
        <w:rPr>
          <w:sz w:val="20"/>
          <w:szCs w:val="20"/>
          <w:lang w:val="en-GB"/>
        </w:rPr>
        <w:t>Last Modified</w:t>
      </w:r>
      <w:r w:rsidR="00B42D53" w:rsidRPr="009E0989">
        <w:rPr>
          <w:sz w:val="20"/>
          <w:szCs w:val="20"/>
          <w:lang w:val="en-GB"/>
        </w:rPr>
        <w:t xml:space="preserve">: </w:t>
      </w:r>
      <w:r w:rsidR="00D64D52">
        <w:rPr>
          <w:sz w:val="20"/>
          <w:szCs w:val="20"/>
          <w:lang w:val="en-GB"/>
        </w:rPr>
        <w:t>30</w:t>
      </w:r>
      <w:del w:id="3" w:author="Trotta, Giuseppe" w:date="2016-07-04T20:14:00Z">
        <w:r w:rsidR="0086365F" w:rsidRPr="009E0989" w:rsidDel="009E0989">
          <w:rPr>
            <w:sz w:val="20"/>
            <w:szCs w:val="20"/>
            <w:lang w:val="en-GB"/>
          </w:rPr>
          <w:delText>14</w:delText>
        </w:r>
      </w:del>
      <w:r w:rsidR="006B69EF" w:rsidRPr="009E0989">
        <w:rPr>
          <w:sz w:val="20"/>
          <w:szCs w:val="20"/>
          <w:lang w:val="en-GB"/>
        </w:rPr>
        <w:t xml:space="preserve"> </w:t>
      </w:r>
      <w:del w:id="4" w:author="Trotta, Giuseppe" w:date="2016-07-04T20:14:00Z">
        <w:r w:rsidR="0086365F" w:rsidRPr="009E0989" w:rsidDel="009E0989">
          <w:rPr>
            <w:sz w:val="20"/>
            <w:szCs w:val="20"/>
            <w:lang w:val="en-GB"/>
          </w:rPr>
          <w:delText>maggio</w:delText>
        </w:r>
        <w:r w:rsidR="00165785" w:rsidRPr="009E0989" w:rsidDel="009E0989">
          <w:rPr>
            <w:sz w:val="20"/>
            <w:szCs w:val="20"/>
            <w:lang w:val="en-GB"/>
          </w:rPr>
          <w:delText xml:space="preserve"> </w:delText>
        </w:r>
      </w:del>
      <w:r w:rsidR="00D64D52">
        <w:rPr>
          <w:sz w:val="20"/>
          <w:szCs w:val="20"/>
          <w:lang w:val="en-GB"/>
        </w:rPr>
        <w:t>January</w:t>
      </w:r>
      <w:ins w:id="5" w:author="Trotta, Giuseppe" w:date="2016-07-04T20:14:00Z">
        <w:r w:rsidR="009E0989" w:rsidRPr="009E0989">
          <w:rPr>
            <w:sz w:val="20"/>
            <w:szCs w:val="20"/>
            <w:lang w:val="en-GB"/>
          </w:rPr>
          <w:t xml:space="preserve"> </w:t>
        </w:r>
      </w:ins>
      <w:r w:rsidR="00165785" w:rsidRPr="009E0989">
        <w:rPr>
          <w:sz w:val="20"/>
          <w:szCs w:val="20"/>
          <w:lang w:val="en-GB"/>
        </w:rPr>
        <w:t>201</w:t>
      </w:r>
      <w:r w:rsidR="00D64D52">
        <w:rPr>
          <w:sz w:val="20"/>
          <w:szCs w:val="20"/>
          <w:lang w:val="en-GB"/>
        </w:rPr>
        <w:t>7</w:t>
      </w:r>
      <w:del w:id="6" w:author="Trotta, Giuseppe" w:date="2016-07-04T20:15:00Z">
        <w:r w:rsidR="0086365F" w:rsidRPr="009E0989" w:rsidDel="009E0989">
          <w:rPr>
            <w:sz w:val="20"/>
            <w:szCs w:val="20"/>
            <w:lang w:val="en-GB"/>
          </w:rPr>
          <w:delText>2</w:delText>
        </w:r>
      </w:del>
    </w:p>
    <w:p w14:paraId="3AE24CF5" w14:textId="77777777" w:rsidR="006B69EF" w:rsidRPr="009E0989" w:rsidRDefault="006B69EF" w:rsidP="006B69EF">
      <w:pPr>
        <w:pStyle w:val="NormaleWeb"/>
        <w:spacing w:before="0" w:beforeAutospacing="0" w:after="0" w:afterAutospacing="0"/>
        <w:rPr>
          <w:rFonts w:ascii="Arial" w:hAnsi="Arial" w:cs="Arial"/>
          <w:sz w:val="20"/>
          <w:szCs w:val="20"/>
          <w:lang w:val="en-GB"/>
        </w:rPr>
      </w:pPr>
    </w:p>
    <w:p w14:paraId="16AF171E" w14:textId="77777777" w:rsidR="006B69EF" w:rsidRPr="009E0989" w:rsidRDefault="006B69EF" w:rsidP="006B69EF">
      <w:pPr>
        <w:pStyle w:val="NormaleWeb"/>
        <w:spacing w:before="0" w:beforeAutospacing="0" w:after="0" w:afterAutospacing="0"/>
        <w:rPr>
          <w:rFonts w:ascii="Arial" w:hAnsi="Arial" w:cs="Arial"/>
          <w:sz w:val="20"/>
          <w:szCs w:val="20"/>
          <w:lang w:val="en-GB"/>
        </w:rPr>
      </w:pPr>
    </w:p>
    <w:p w14:paraId="561691A5" w14:textId="3B8A6B9F" w:rsidR="005130B0" w:rsidRPr="00052606" w:rsidRDefault="006B69EF">
      <w:pPr>
        <w:pStyle w:val="Sommario1"/>
        <w:tabs>
          <w:tab w:val="right" w:leader="dot" w:pos="9628"/>
        </w:tabs>
        <w:rPr>
          <w:rFonts w:ascii="Calibri" w:hAnsi="Calibri"/>
          <w:noProof/>
          <w:sz w:val="22"/>
          <w:szCs w:val="22"/>
          <w:lang w:eastAsia="it-IT"/>
        </w:rPr>
      </w:pPr>
      <w:r w:rsidRPr="009E0989">
        <w:rPr>
          <w:lang w:val="en-GB"/>
        </w:rPr>
        <w:fldChar w:fldCharType="begin"/>
      </w:r>
      <w:r w:rsidRPr="009E0989">
        <w:rPr>
          <w:lang w:val="en-GB"/>
        </w:rPr>
        <w:instrText xml:space="preserve"> TOC \o "1-3" \h \z \u </w:instrText>
      </w:r>
      <w:r w:rsidRPr="009E0989">
        <w:rPr>
          <w:lang w:val="en-GB"/>
        </w:rPr>
        <w:fldChar w:fldCharType="separate"/>
      </w:r>
      <w:hyperlink w:anchor="_Toc473557230" w:history="1">
        <w:r w:rsidR="005130B0" w:rsidRPr="000E034C">
          <w:rPr>
            <w:rStyle w:val="Collegamentoipertestuale"/>
            <w:noProof/>
            <w:lang w:val="en-GB"/>
          </w:rPr>
          <w:t>1. Introduction</w:t>
        </w:r>
        <w:r w:rsidR="005130B0">
          <w:rPr>
            <w:noProof/>
            <w:webHidden/>
          </w:rPr>
          <w:tab/>
        </w:r>
        <w:r w:rsidR="005130B0">
          <w:rPr>
            <w:noProof/>
            <w:webHidden/>
          </w:rPr>
          <w:fldChar w:fldCharType="begin"/>
        </w:r>
        <w:r w:rsidR="005130B0">
          <w:rPr>
            <w:noProof/>
            <w:webHidden/>
          </w:rPr>
          <w:instrText xml:space="preserve"> PAGEREF _Toc473557230 \h </w:instrText>
        </w:r>
        <w:r w:rsidR="005130B0">
          <w:rPr>
            <w:noProof/>
            <w:webHidden/>
          </w:rPr>
        </w:r>
        <w:r w:rsidR="005130B0">
          <w:rPr>
            <w:noProof/>
            <w:webHidden/>
          </w:rPr>
          <w:fldChar w:fldCharType="separate"/>
        </w:r>
        <w:r w:rsidR="00FE62F9">
          <w:rPr>
            <w:noProof/>
            <w:webHidden/>
          </w:rPr>
          <w:t>2</w:t>
        </w:r>
        <w:r w:rsidR="005130B0">
          <w:rPr>
            <w:noProof/>
            <w:webHidden/>
          </w:rPr>
          <w:fldChar w:fldCharType="end"/>
        </w:r>
      </w:hyperlink>
    </w:p>
    <w:p w14:paraId="3ADE462D" w14:textId="70127178" w:rsidR="005130B0" w:rsidRPr="00052606" w:rsidRDefault="005130B0">
      <w:pPr>
        <w:pStyle w:val="Sommario1"/>
        <w:tabs>
          <w:tab w:val="right" w:leader="dot" w:pos="9628"/>
        </w:tabs>
        <w:rPr>
          <w:rFonts w:ascii="Calibri" w:hAnsi="Calibri"/>
          <w:noProof/>
          <w:sz w:val="22"/>
          <w:szCs w:val="22"/>
          <w:lang w:eastAsia="it-IT"/>
        </w:rPr>
      </w:pPr>
      <w:hyperlink w:anchor="_Toc473557231" w:history="1">
        <w:r w:rsidRPr="000E034C">
          <w:rPr>
            <w:rStyle w:val="Collegamentoipertestuale"/>
            <w:noProof/>
            <w:lang w:val="en-GB"/>
          </w:rPr>
          <w:t>2. Application Requirements</w:t>
        </w:r>
        <w:r>
          <w:rPr>
            <w:noProof/>
            <w:webHidden/>
          </w:rPr>
          <w:tab/>
        </w:r>
        <w:r>
          <w:rPr>
            <w:noProof/>
            <w:webHidden/>
          </w:rPr>
          <w:fldChar w:fldCharType="begin"/>
        </w:r>
        <w:r>
          <w:rPr>
            <w:noProof/>
            <w:webHidden/>
          </w:rPr>
          <w:instrText xml:space="preserve"> PAGEREF _Toc473557231 \h </w:instrText>
        </w:r>
        <w:r>
          <w:rPr>
            <w:noProof/>
            <w:webHidden/>
          </w:rPr>
        </w:r>
        <w:r>
          <w:rPr>
            <w:noProof/>
            <w:webHidden/>
          </w:rPr>
          <w:fldChar w:fldCharType="separate"/>
        </w:r>
        <w:r w:rsidR="00FE62F9">
          <w:rPr>
            <w:noProof/>
            <w:webHidden/>
          </w:rPr>
          <w:t>2</w:t>
        </w:r>
        <w:r>
          <w:rPr>
            <w:noProof/>
            <w:webHidden/>
          </w:rPr>
          <w:fldChar w:fldCharType="end"/>
        </w:r>
      </w:hyperlink>
    </w:p>
    <w:p w14:paraId="7C370103" w14:textId="76772FCE" w:rsidR="005130B0" w:rsidRPr="00052606" w:rsidRDefault="005130B0">
      <w:pPr>
        <w:pStyle w:val="Sommario1"/>
        <w:tabs>
          <w:tab w:val="right" w:leader="dot" w:pos="9628"/>
        </w:tabs>
        <w:rPr>
          <w:rFonts w:ascii="Calibri" w:hAnsi="Calibri"/>
          <w:noProof/>
          <w:sz w:val="22"/>
          <w:szCs w:val="22"/>
          <w:lang w:eastAsia="it-IT"/>
        </w:rPr>
      </w:pPr>
      <w:hyperlink w:anchor="_Toc473557232" w:history="1">
        <w:r w:rsidRPr="000E034C">
          <w:rPr>
            <w:rStyle w:val="Collegamentoipertestuale"/>
            <w:noProof/>
            <w:lang w:val="en-GB"/>
          </w:rPr>
          <w:t>3. Installation Instructions</w:t>
        </w:r>
        <w:r>
          <w:rPr>
            <w:noProof/>
            <w:webHidden/>
          </w:rPr>
          <w:tab/>
        </w:r>
        <w:r>
          <w:rPr>
            <w:noProof/>
            <w:webHidden/>
          </w:rPr>
          <w:fldChar w:fldCharType="begin"/>
        </w:r>
        <w:r>
          <w:rPr>
            <w:noProof/>
            <w:webHidden/>
          </w:rPr>
          <w:instrText xml:space="preserve"> PAGEREF _Toc473557232 \h </w:instrText>
        </w:r>
        <w:r>
          <w:rPr>
            <w:noProof/>
            <w:webHidden/>
          </w:rPr>
        </w:r>
        <w:r>
          <w:rPr>
            <w:noProof/>
            <w:webHidden/>
          </w:rPr>
          <w:fldChar w:fldCharType="separate"/>
        </w:r>
        <w:r w:rsidR="00FE62F9">
          <w:rPr>
            <w:noProof/>
            <w:webHidden/>
          </w:rPr>
          <w:t>2</w:t>
        </w:r>
        <w:r>
          <w:rPr>
            <w:noProof/>
            <w:webHidden/>
          </w:rPr>
          <w:fldChar w:fldCharType="end"/>
        </w:r>
      </w:hyperlink>
    </w:p>
    <w:p w14:paraId="652EDA08" w14:textId="0F90191C" w:rsidR="005130B0" w:rsidRPr="00052606" w:rsidRDefault="005130B0">
      <w:pPr>
        <w:pStyle w:val="Sommario1"/>
        <w:tabs>
          <w:tab w:val="right" w:leader="dot" w:pos="9628"/>
        </w:tabs>
        <w:rPr>
          <w:rFonts w:ascii="Calibri" w:hAnsi="Calibri"/>
          <w:noProof/>
          <w:sz w:val="22"/>
          <w:szCs w:val="22"/>
          <w:lang w:eastAsia="it-IT"/>
        </w:rPr>
      </w:pPr>
      <w:hyperlink w:anchor="_Toc473557233" w:history="1">
        <w:r w:rsidRPr="000E034C">
          <w:rPr>
            <w:rStyle w:val="Collegamentoipertestuale"/>
            <w:noProof/>
            <w:lang w:val="en-GB"/>
          </w:rPr>
          <w:t>4. Usage Instructions</w:t>
        </w:r>
        <w:r>
          <w:rPr>
            <w:noProof/>
            <w:webHidden/>
          </w:rPr>
          <w:tab/>
        </w:r>
        <w:r>
          <w:rPr>
            <w:noProof/>
            <w:webHidden/>
          </w:rPr>
          <w:fldChar w:fldCharType="begin"/>
        </w:r>
        <w:r>
          <w:rPr>
            <w:noProof/>
            <w:webHidden/>
          </w:rPr>
          <w:instrText xml:space="preserve"> PAGEREF _Toc473557233 \h </w:instrText>
        </w:r>
        <w:r>
          <w:rPr>
            <w:noProof/>
            <w:webHidden/>
          </w:rPr>
        </w:r>
        <w:r>
          <w:rPr>
            <w:noProof/>
            <w:webHidden/>
          </w:rPr>
          <w:fldChar w:fldCharType="separate"/>
        </w:r>
        <w:r w:rsidR="00FE62F9">
          <w:rPr>
            <w:noProof/>
            <w:webHidden/>
          </w:rPr>
          <w:t>3</w:t>
        </w:r>
        <w:r>
          <w:rPr>
            <w:noProof/>
            <w:webHidden/>
          </w:rPr>
          <w:fldChar w:fldCharType="end"/>
        </w:r>
      </w:hyperlink>
    </w:p>
    <w:p w14:paraId="516F4E2E" w14:textId="34CE193E" w:rsidR="005130B0" w:rsidRPr="00052606" w:rsidRDefault="005130B0">
      <w:pPr>
        <w:pStyle w:val="Sommario1"/>
        <w:tabs>
          <w:tab w:val="right" w:leader="dot" w:pos="9628"/>
        </w:tabs>
        <w:rPr>
          <w:rFonts w:ascii="Calibri" w:hAnsi="Calibri"/>
          <w:noProof/>
          <w:sz w:val="22"/>
          <w:szCs w:val="22"/>
          <w:lang w:eastAsia="it-IT"/>
        </w:rPr>
      </w:pPr>
      <w:hyperlink w:anchor="_Toc473557234" w:history="1">
        <w:r w:rsidRPr="000E034C">
          <w:rPr>
            <w:rStyle w:val="Collegamentoipertestuale"/>
            <w:noProof/>
            <w:lang w:val="en-GB"/>
          </w:rPr>
          <w:t>5. Trustore Instructions</w:t>
        </w:r>
        <w:r>
          <w:rPr>
            <w:noProof/>
            <w:webHidden/>
          </w:rPr>
          <w:tab/>
        </w:r>
        <w:r>
          <w:rPr>
            <w:noProof/>
            <w:webHidden/>
          </w:rPr>
          <w:fldChar w:fldCharType="begin"/>
        </w:r>
        <w:r>
          <w:rPr>
            <w:noProof/>
            <w:webHidden/>
          </w:rPr>
          <w:instrText xml:space="preserve"> PAGEREF _Toc473557234 \h </w:instrText>
        </w:r>
        <w:r>
          <w:rPr>
            <w:noProof/>
            <w:webHidden/>
          </w:rPr>
        </w:r>
        <w:r>
          <w:rPr>
            <w:noProof/>
            <w:webHidden/>
          </w:rPr>
          <w:fldChar w:fldCharType="separate"/>
        </w:r>
        <w:r w:rsidR="00FE62F9">
          <w:rPr>
            <w:noProof/>
            <w:webHidden/>
          </w:rPr>
          <w:t>5</w:t>
        </w:r>
        <w:r>
          <w:rPr>
            <w:noProof/>
            <w:webHidden/>
          </w:rPr>
          <w:fldChar w:fldCharType="end"/>
        </w:r>
      </w:hyperlink>
    </w:p>
    <w:p w14:paraId="36171C6B" w14:textId="77777777" w:rsidR="006B69EF" w:rsidRPr="009E0989" w:rsidRDefault="006B69EF" w:rsidP="006B69EF">
      <w:pPr>
        <w:pStyle w:val="Titolo1"/>
        <w:rPr>
          <w:sz w:val="26"/>
          <w:szCs w:val="26"/>
          <w:lang w:val="en-GB"/>
        </w:rPr>
      </w:pPr>
      <w:r w:rsidRPr="009E0989">
        <w:rPr>
          <w:lang w:val="en-GB"/>
        </w:rPr>
        <w:fldChar w:fldCharType="end"/>
      </w:r>
      <w:r w:rsidRPr="009E0989">
        <w:rPr>
          <w:lang w:val="en-GB"/>
        </w:rPr>
        <w:br w:type="page"/>
      </w:r>
      <w:bookmarkStart w:id="7" w:name="_Toc473557230"/>
      <w:r w:rsidRPr="009E0989">
        <w:rPr>
          <w:sz w:val="26"/>
          <w:szCs w:val="26"/>
          <w:lang w:val="en-GB"/>
        </w:rPr>
        <w:lastRenderedPageBreak/>
        <w:t>1. Introdu</w:t>
      </w:r>
      <w:r w:rsidR="00C87DAB" w:rsidRPr="009E0989">
        <w:rPr>
          <w:sz w:val="26"/>
          <w:szCs w:val="26"/>
          <w:lang w:val="en-GB"/>
        </w:rPr>
        <w:t>ction</w:t>
      </w:r>
      <w:bookmarkEnd w:id="7"/>
    </w:p>
    <w:p w14:paraId="2FAA0951" w14:textId="77777777" w:rsidR="006B69EF" w:rsidRPr="009E0989" w:rsidRDefault="006B69EF" w:rsidP="006B69EF">
      <w:pPr>
        <w:rPr>
          <w:lang w:val="en-GB"/>
        </w:rPr>
      </w:pPr>
    </w:p>
    <w:p w14:paraId="2934371A" w14:textId="77777777" w:rsidR="002C49B0" w:rsidRPr="009E0989" w:rsidRDefault="00C87DAB" w:rsidP="00C87DAB">
      <w:pPr>
        <w:pStyle w:val="NormaleWeb"/>
        <w:spacing w:before="0" w:beforeAutospacing="0" w:after="0" w:afterAutospacing="0"/>
        <w:jc w:val="both"/>
        <w:rPr>
          <w:lang w:val="en-GB"/>
        </w:rPr>
      </w:pPr>
      <w:r w:rsidRPr="009E0989">
        <w:rPr>
          <w:lang w:val="en-GB"/>
        </w:rPr>
        <w:t xml:space="preserve">The mEDRA web service provides an interface to the mEDRA registration services to be </w:t>
      </w:r>
      <w:r w:rsidR="002C49B0" w:rsidRPr="009E0989">
        <w:rPr>
          <w:lang w:val="en-GB"/>
        </w:rPr>
        <w:t xml:space="preserve">used </w:t>
      </w:r>
      <w:r w:rsidRPr="009E0989">
        <w:rPr>
          <w:lang w:val="en-GB"/>
        </w:rPr>
        <w:t xml:space="preserve">in </w:t>
      </w:r>
      <w:proofErr w:type="gramStart"/>
      <w:r w:rsidRPr="009E0989">
        <w:rPr>
          <w:lang w:val="en-GB"/>
        </w:rPr>
        <w:t>business to business</w:t>
      </w:r>
      <w:proofErr w:type="gramEnd"/>
      <w:r w:rsidRPr="009E0989">
        <w:rPr>
          <w:lang w:val="en-GB"/>
        </w:rPr>
        <w:t xml:space="preserve"> settings. Currently, it provides access to three different operations: batch upload, DOI registration, and view metadata. </w:t>
      </w:r>
    </w:p>
    <w:p w14:paraId="5332AFA5" w14:textId="77777777" w:rsidR="002C49B0" w:rsidRPr="009E0989" w:rsidRDefault="00C87DAB" w:rsidP="002C49B0">
      <w:pPr>
        <w:pStyle w:val="NormaleWeb"/>
        <w:numPr>
          <w:ilvl w:val="0"/>
          <w:numId w:val="14"/>
        </w:numPr>
        <w:spacing w:before="0" w:beforeAutospacing="0" w:after="0" w:afterAutospacing="0"/>
        <w:jc w:val="both"/>
        <w:rPr>
          <w:lang w:val="en-GB"/>
        </w:rPr>
      </w:pPr>
      <w:r w:rsidRPr="009E0989">
        <w:rPr>
          <w:lang w:val="en-GB"/>
        </w:rPr>
        <w:t xml:space="preserve">The batch upload operation is to be </w:t>
      </w:r>
      <w:r w:rsidR="002C49B0" w:rsidRPr="009E0989">
        <w:rPr>
          <w:lang w:val="en-GB"/>
        </w:rPr>
        <w:t xml:space="preserve">used </w:t>
      </w:r>
      <w:r w:rsidRPr="009E0989">
        <w:rPr>
          <w:lang w:val="en-GB"/>
        </w:rPr>
        <w:t xml:space="preserve">for triggering </w:t>
      </w:r>
      <w:r w:rsidR="002C49B0" w:rsidRPr="009E0989">
        <w:rPr>
          <w:lang w:val="en-GB"/>
        </w:rPr>
        <w:t xml:space="preserve">either </w:t>
      </w:r>
      <w:r w:rsidRPr="009E0989">
        <w:rPr>
          <w:lang w:val="en-GB"/>
        </w:rPr>
        <w:t xml:space="preserve">the DOI or </w:t>
      </w:r>
      <w:proofErr w:type="spellStart"/>
      <w:r w:rsidRPr="009E0989">
        <w:rPr>
          <w:lang w:val="en-GB"/>
        </w:rPr>
        <w:t>DOICitations</w:t>
      </w:r>
      <w:proofErr w:type="spellEnd"/>
      <w:r w:rsidRPr="009E0989">
        <w:rPr>
          <w:lang w:val="en-GB"/>
        </w:rPr>
        <w:t xml:space="preserve"> deposit </w:t>
      </w:r>
      <w:r w:rsidR="002C49B0" w:rsidRPr="009E0989">
        <w:rPr>
          <w:lang w:val="en-GB"/>
        </w:rPr>
        <w:t xml:space="preserve">on </w:t>
      </w:r>
      <w:r w:rsidRPr="009E0989">
        <w:rPr>
          <w:lang w:val="en-GB"/>
        </w:rPr>
        <w:t xml:space="preserve">mEDRA and </w:t>
      </w:r>
      <w:proofErr w:type="spellStart"/>
      <w:r w:rsidRPr="009E0989">
        <w:rPr>
          <w:lang w:val="en-GB"/>
        </w:rPr>
        <w:t>Crossref</w:t>
      </w:r>
      <w:proofErr w:type="spellEnd"/>
      <w:r w:rsidRPr="009E0989">
        <w:rPr>
          <w:lang w:val="en-GB"/>
        </w:rPr>
        <w:t xml:space="preserve"> </w:t>
      </w:r>
      <w:r w:rsidR="002C49B0" w:rsidRPr="009E0989">
        <w:rPr>
          <w:lang w:val="en-GB"/>
        </w:rPr>
        <w:t xml:space="preserve">systems </w:t>
      </w:r>
      <w:r w:rsidRPr="009E0989">
        <w:rPr>
          <w:lang w:val="en-GB"/>
        </w:rPr>
        <w:t xml:space="preserve">in an asynchronous </w:t>
      </w:r>
      <w:r w:rsidR="002C49B0" w:rsidRPr="009E0989">
        <w:rPr>
          <w:lang w:val="en-GB"/>
        </w:rPr>
        <w:t>mode</w:t>
      </w:r>
      <w:r w:rsidRPr="009E0989">
        <w:rPr>
          <w:lang w:val="en-GB"/>
        </w:rPr>
        <w:t xml:space="preserve">. It can be used also to query </w:t>
      </w:r>
      <w:proofErr w:type="spellStart"/>
      <w:r w:rsidRPr="009E0989">
        <w:rPr>
          <w:lang w:val="en-GB"/>
        </w:rPr>
        <w:t>Crossref</w:t>
      </w:r>
      <w:proofErr w:type="spellEnd"/>
      <w:r w:rsidRPr="009E0989">
        <w:rPr>
          <w:lang w:val="en-GB"/>
        </w:rPr>
        <w:t xml:space="preserve">. </w:t>
      </w:r>
    </w:p>
    <w:p w14:paraId="5A89268E" w14:textId="77777777" w:rsidR="002C49B0" w:rsidRPr="009E0989" w:rsidRDefault="00C87DAB" w:rsidP="002C49B0">
      <w:pPr>
        <w:pStyle w:val="NormaleWeb"/>
        <w:numPr>
          <w:ilvl w:val="0"/>
          <w:numId w:val="14"/>
        </w:numPr>
        <w:spacing w:before="0" w:beforeAutospacing="0" w:after="0" w:afterAutospacing="0"/>
        <w:jc w:val="both"/>
        <w:rPr>
          <w:lang w:val="en-GB"/>
        </w:rPr>
      </w:pPr>
      <w:r w:rsidRPr="009E0989">
        <w:rPr>
          <w:lang w:val="en-GB"/>
        </w:rPr>
        <w:t xml:space="preserve">The registration operation is to be </w:t>
      </w:r>
      <w:r w:rsidR="002C49B0" w:rsidRPr="009E0989">
        <w:rPr>
          <w:lang w:val="en-GB"/>
        </w:rPr>
        <w:t xml:space="preserve">used </w:t>
      </w:r>
      <w:r w:rsidRPr="009E0989">
        <w:rPr>
          <w:lang w:val="en-GB"/>
        </w:rPr>
        <w:t xml:space="preserve">for triggering the DOI registration procedure in a synchronous </w:t>
      </w:r>
      <w:r w:rsidR="002C49B0" w:rsidRPr="009E0989">
        <w:rPr>
          <w:lang w:val="en-GB"/>
        </w:rPr>
        <w:t>mode</w:t>
      </w:r>
      <w:r w:rsidRPr="009E0989">
        <w:rPr>
          <w:lang w:val="en-GB"/>
        </w:rPr>
        <w:t xml:space="preserve">. </w:t>
      </w:r>
    </w:p>
    <w:p w14:paraId="5A98F8B7" w14:textId="77777777" w:rsidR="00C87DAB" w:rsidRPr="009E0989" w:rsidRDefault="002C49B0" w:rsidP="002C49B0">
      <w:pPr>
        <w:pStyle w:val="NormaleWeb"/>
        <w:numPr>
          <w:ilvl w:val="0"/>
          <w:numId w:val="14"/>
        </w:numPr>
        <w:spacing w:before="0" w:beforeAutospacing="0" w:after="0" w:afterAutospacing="0"/>
        <w:jc w:val="both"/>
        <w:rPr>
          <w:lang w:val="en-GB"/>
        </w:rPr>
      </w:pPr>
      <w:r w:rsidRPr="009E0989">
        <w:rPr>
          <w:lang w:val="en-GB"/>
        </w:rPr>
        <w:t>T</w:t>
      </w:r>
      <w:r w:rsidR="00C87DAB" w:rsidRPr="009E0989">
        <w:rPr>
          <w:lang w:val="en-GB"/>
        </w:rPr>
        <w:t>he view metadata operation is used to retrieve the Onix for DOI metadata</w:t>
      </w:r>
      <w:r w:rsidRPr="009E0989">
        <w:rPr>
          <w:lang w:val="en-GB"/>
        </w:rPr>
        <w:t xml:space="preserve"> </w:t>
      </w:r>
      <w:r w:rsidR="00C87DAB" w:rsidRPr="009E0989">
        <w:rPr>
          <w:lang w:val="en-GB"/>
        </w:rPr>
        <w:t>associated with a given DOI instance.</w:t>
      </w:r>
    </w:p>
    <w:p w14:paraId="398A6A3C" w14:textId="77777777" w:rsidR="00C87DAB" w:rsidRPr="009E0989" w:rsidRDefault="00C87DAB" w:rsidP="00C87DAB">
      <w:pPr>
        <w:pStyle w:val="NormaleWeb"/>
        <w:spacing w:before="0" w:beforeAutospacing="0" w:after="0" w:afterAutospacing="0"/>
        <w:jc w:val="both"/>
        <w:rPr>
          <w:lang w:val="en-GB"/>
        </w:rPr>
      </w:pPr>
      <w:proofErr w:type="gramStart"/>
      <w:r w:rsidRPr="009E0989">
        <w:rPr>
          <w:lang w:val="en-GB"/>
        </w:rPr>
        <w:t>In order to</w:t>
      </w:r>
      <w:proofErr w:type="gramEnd"/>
      <w:r w:rsidRPr="009E0989">
        <w:rPr>
          <w:lang w:val="en-GB"/>
        </w:rPr>
        <w:t xml:space="preserve"> communicate service requests and responses to the mEDRA web service, the client tool exploits the Secure Socket Layer interface, which enables the communication protocol to meet the requirements of integrity, secrecy and confidentiality.</w:t>
      </w:r>
    </w:p>
    <w:p w14:paraId="0E1A4CE7" w14:textId="77777777" w:rsidR="00C87DAB" w:rsidRPr="009E0989" w:rsidRDefault="00C87DAB" w:rsidP="00C87DAB">
      <w:pPr>
        <w:autoSpaceDE w:val="0"/>
        <w:autoSpaceDN w:val="0"/>
        <w:adjustRightInd w:val="0"/>
        <w:rPr>
          <w:rFonts w:ascii="Arial" w:hAnsi="Arial" w:cs="Arial"/>
          <w:b/>
          <w:bCs/>
          <w:lang w:val="en-GB"/>
        </w:rPr>
      </w:pPr>
    </w:p>
    <w:p w14:paraId="2204E9E0" w14:textId="77777777" w:rsidR="00C87DAB" w:rsidRPr="009E0989" w:rsidRDefault="00C87DAB" w:rsidP="00C87DAB">
      <w:pPr>
        <w:pStyle w:val="Titolo1"/>
        <w:rPr>
          <w:sz w:val="26"/>
          <w:szCs w:val="26"/>
          <w:lang w:val="en-GB"/>
        </w:rPr>
      </w:pPr>
      <w:bookmarkStart w:id="8" w:name="_Toc473557231"/>
      <w:r w:rsidRPr="009E0989">
        <w:rPr>
          <w:sz w:val="26"/>
          <w:szCs w:val="26"/>
          <w:lang w:val="en-GB"/>
        </w:rPr>
        <w:t>2. Application Requirements</w:t>
      </w:r>
      <w:bookmarkEnd w:id="8"/>
    </w:p>
    <w:p w14:paraId="318CF371" w14:textId="77777777" w:rsidR="00C87DAB" w:rsidRPr="009E0989" w:rsidRDefault="00C87DAB" w:rsidP="00C87DAB">
      <w:pPr>
        <w:pStyle w:val="NormaleWeb"/>
        <w:spacing w:before="0" w:beforeAutospacing="0" w:after="0" w:afterAutospacing="0"/>
        <w:jc w:val="both"/>
        <w:rPr>
          <w:lang w:val="en-GB"/>
        </w:rPr>
      </w:pPr>
    </w:p>
    <w:p w14:paraId="07641151" w14:textId="77777777" w:rsidR="00C87DAB" w:rsidRPr="009E0989" w:rsidRDefault="00C87DAB" w:rsidP="00C87DAB">
      <w:pPr>
        <w:pStyle w:val="NormaleWeb"/>
        <w:spacing w:before="0" w:beforeAutospacing="0" w:after="0" w:afterAutospacing="0"/>
        <w:jc w:val="both"/>
        <w:rPr>
          <w:lang w:val="en-GB"/>
        </w:rPr>
      </w:pPr>
      <w:r w:rsidRPr="009E0989">
        <w:rPr>
          <w:lang w:val="en-GB"/>
        </w:rPr>
        <w:t xml:space="preserve">The mEDRA web service client tool requires a Java Runtime Environment </w:t>
      </w:r>
      <w:del w:id="9" w:author="Trotta, Giuseppe" w:date="2016-07-04T20:18:00Z">
        <w:r w:rsidRPr="009E0989" w:rsidDel="009E0989">
          <w:rPr>
            <w:lang w:val="en-GB"/>
          </w:rPr>
          <w:delText xml:space="preserve">1.4 or </w:delText>
        </w:r>
      </w:del>
      <w:r w:rsidRPr="009E0989">
        <w:rPr>
          <w:lang w:val="en-GB"/>
        </w:rPr>
        <w:t xml:space="preserve">1.5 </w:t>
      </w:r>
      <w:ins w:id="10" w:author="Trotta, Giuseppe" w:date="2016-07-04T20:18:00Z">
        <w:r w:rsidR="009E0989">
          <w:rPr>
            <w:lang w:val="en-GB"/>
          </w:rPr>
          <w:t xml:space="preserve">or later </w:t>
        </w:r>
      </w:ins>
      <w:r w:rsidRPr="009E0989">
        <w:rPr>
          <w:lang w:val="en-GB"/>
        </w:rPr>
        <w:t>to be installed on the same host.</w:t>
      </w:r>
    </w:p>
    <w:p w14:paraId="24F90D0B" w14:textId="77777777" w:rsidR="00C87DAB" w:rsidRPr="009E0989" w:rsidRDefault="00C87DAB" w:rsidP="00C87DAB">
      <w:pPr>
        <w:pStyle w:val="NormaleWeb"/>
        <w:spacing w:before="0" w:beforeAutospacing="0" w:after="0" w:afterAutospacing="0"/>
        <w:jc w:val="both"/>
        <w:rPr>
          <w:lang w:val="en-GB"/>
        </w:rPr>
      </w:pPr>
    </w:p>
    <w:p w14:paraId="017636D1" w14:textId="77777777" w:rsidR="00C87DAB" w:rsidRPr="009E0989" w:rsidRDefault="00C87DAB" w:rsidP="00C87DAB">
      <w:pPr>
        <w:pStyle w:val="Titolo1"/>
        <w:rPr>
          <w:sz w:val="26"/>
          <w:szCs w:val="26"/>
          <w:lang w:val="en-GB"/>
        </w:rPr>
      </w:pPr>
      <w:bookmarkStart w:id="11" w:name="_Toc473557232"/>
      <w:r w:rsidRPr="009E0989">
        <w:rPr>
          <w:sz w:val="26"/>
          <w:szCs w:val="26"/>
          <w:lang w:val="en-GB"/>
        </w:rPr>
        <w:t>3. Installation Instructions</w:t>
      </w:r>
      <w:bookmarkEnd w:id="11"/>
    </w:p>
    <w:p w14:paraId="2F219EE8" w14:textId="77777777" w:rsidR="00C87DAB" w:rsidRPr="009E0989" w:rsidRDefault="00C87DAB" w:rsidP="00C87DAB">
      <w:pPr>
        <w:autoSpaceDE w:val="0"/>
        <w:autoSpaceDN w:val="0"/>
        <w:adjustRightInd w:val="0"/>
        <w:rPr>
          <w:rFonts w:ascii="Arial" w:hAnsi="Arial" w:cs="Arial"/>
          <w:b/>
          <w:bCs/>
          <w:lang w:val="en-GB"/>
        </w:rPr>
      </w:pPr>
    </w:p>
    <w:p w14:paraId="37D9FFDA" w14:textId="77777777" w:rsidR="00C87DAB" w:rsidRPr="009E0989" w:rsidRDefault="00C87DAB" w:rsidP="00C87DAB">
      <w:pPr>
        <w:pStyle w:val="NormaleWeb"/>
        <w:spacing w:before="0" w:beforeAutospacing="0" w:after="0" w:afterAutospacing="0"/>
        <w:jc w:val="both"/>
        <w:rPr>
          <w:lang w:val="en-GB"/>
        </w:rPr>
      </w:pPr>
      <w:r w:rsidRPr="009E0989">
        <w:rPr>
          <w:lang w:val="en-GB"/>
        </w:rPr>
        <w:t xml:space="preserve">The mEDRA web service client tool is released and distributed in the form of a zip archive. Hence, a file compression utility compatible with the zip format is required </w:t>
      </w:r>
      <w:r w:rsidR="00E126D8" w:rsidRPr="009E0989">
        <w:rPr>
          <w:lang w:val="en-GB"/>
        </w:rPr>
        <w:t xml:space="preserve">to start </w:t>
      </w:r>
      <w:r w:rsidRPr="009E0989">
        <w:rPr>
          <w:lang w:val="en-GB"/>
        </w:rPr>
        <w:t>the installation.</w:t>
      </w:r>
    </w:p>
    <w:p w14:paraId="41391DCF" w14:textId="77777777" w:rsidR="00C87DAB" w:rsidRPr="009E0989" w:rsidRDefault="00C87DAB" w:rsidP="00C87DAB">
      <w:pPr>
        <w:pStyle w:val="NormaleWeb"/>
        <w:spacing w:before="0" w:beforeAutospacing="0" w:after="0" w:afterAutospacing="0"/>
        <w:jc w:val="both"/>
        <w:rPr>
          <w:lang w:val="en-GB"/>
        </w:rPr>
      </w:pPr>
    </w:p>
    <w:p w14:paraId="473954A2" w14:textId="77777777" w:rsidR="00C87DAB" w:rsidRPr="009E0989" w:rsidRDefault="00C87DAB" w:rsidP="00C87DAB">
      <w:pPr>
        <w:pStyle w:val="NormaleWeb"/>
        <w:spacing w:before="0" w:beforeAutospacing="0" w:after="0" w:afterAutospacing="0"/>
        <w:jc w:val="both"/>
        <w:rPr>
          <w:lang w:val="en-GB"/>
        </w:rPr>
      </w:pPr>
      <w:r w:rsidRPr="009E0989">
        <w:rPr>
          <w:lang w:val="en-GB"/>
        </w:rPr>
        <w:t xml:space="preserve">The mEDRA web service client tool is ready to be </w:t>
      </w:r>
      <w:r w:rsidR="00DB3F38" w:rsidRPr="009E0989">
        <w:rPr>
          <w:lang w:val="en-GB"/>
        </w:rPr>
        <w:t xml:space="preserve">used </w:t>
      </w:r>
      <w:r w:rsidRPr="009E0989">
        <w:rPr>
          <w:lang w:val="en-GB"/>
        </w:rPr>
        <w:t>after the distribution package has been decompressed into the designated parent directory. After the installation, the files will be organized according to the following directory structure.</w:t>
      </w:r>
    </w:p>
    <w:p w14:paraId="7D709ACC" w14:textId="77777777" w:rsidR="00C87DAB" w:rsidRPr="009E0989" w:rsidRDefault="00C87DAB" w:rsidP="00C87DAB">
      <w:pPr>
        <w:pStyle w:val="NormaleWeb"/>
        <w:spacing w:before="0" w:beforeAutospacing="0" w:after="0" w:afterAutospacing="0"/>
        <w:jc w:val="both"/>
        <w:rPr>
          <w:lang w:val="en-GB"/>
        </w:rPr>
      </w:pPr>
    </w:p>
    <w:p w14:paraId="63EF7D0B" w14:textId="77777777" w:rsidR="00C87DAB" w:rsidRPr="009E0989" w:rsidRDefault="00C87DAB" w:rsidP="00C87DAB">
      <w:pPr>
        <w:pStyle w:val="NormaleWeb"/>
        <w:spacing w:before="0" w:beforeAutospacing="0" w:after="0" w:afterAutospacing="0"/>
        <w:jc w:val="both"/>
        <w:rPr>
          <w:b/>
          <w:i/>
          <w:lang w:val="en-GB"/>
        </w:rPr>
      </w:pPr>
      <w:r w:rsidRPr="009E0989">
        <w:rPr>
          <w:b/>
          <w:i/>
          <w:lang w:val="en-GB"/>
        </w:rPr>
        <w:t>PARENT_DIR</w:t>
      </w:r>
    </w:p>
    <w:p w14:paraId="759CEF6D" w14:textId="77777777" w:rsidR="00C87DAB" w:rsidRPr="009E0989" w:rsidRDefault="00C87DAB" w:rsidP="00C87DAB">
      <w:pPr>
        <w:pStyle w:val="NormaleWeb"/>
        <w:spacing w:before="0" w:beforeAutospacing="0" w:after="0" w:afterAutospacing="0"/>
        <w:jc w:val="both"/>
        <w:rPr>
          <w:lang w:val="en-GB"/>
        </w:rPr>
      </w:pPr>
      <w:r w:rsidRPr="009E0989">
        <w:rPr>
          <w:lang w:val="en-GB"/>
        </w:rPr>
        <w:tab/>
      </w:r>
      <w:proofErr w:type="spellStart"/>
      <w:r w:rsidRPr="009E0989">
        <w:rPr>
          <w:b/>
          <w:lang w:val="en-GB"/>
        </w:rPr>
        <w:t>medraWSClient</w:t>
      </w:r>
      <w:proofErr w:type="spellEnd"/>
      <w:r w:rsidR="00CB1CE0" w:rsidRPr="009E0989">
        <w:rPr>
          <w:b/>
          <w:lang w:val="en-GB"/>
        </w:rPr>
        <w:t xml:space="preserve">/ </w:t>
      </w:r>
      <w:r w:rsidR="00CB1CE0" w:rsidRPr="009E0989">
        <w:rPr>
          <w:lang w:val="en-GB"/>
        </w:rPr>
        <w:t>main installation directory</w:t>
      </w:r>
    </w:p>
    <w:p w14:paraId="209A2009" w14:textId="40421E0B" w:rsidR="00CB1CE0" w:rsidRPr="009E0989" w:rsidRDefault="00CB1CE0" w:rsidP="00C87DAB">
      <w:pPr>
        <w:pStyle w:val="NormaleWeb"/>
        <w:spacing w:before="0" w:beforeAutospacing="0" w:after="0" w:afterAutospacing="0"/>
        <w:jc w:val="both"/>
        <w:rPr>
          <w:lang w:val="en-GB"/>
        </w:rPr>
      </w:pPr>
      <w:r w:rsidRPr="009E0989">
        <w:rPr>
          <w:lang w:val="en-GB"/>
        </w:rPr>
        <w:tab/>
      </w:r>
      <w:r w:rsidRPr="009E0989">
        <w:rPr>
          <w:lang w:val="en-GB"/>
        </w:rPr>
        <w:tab/>
      </w:r>
      <w:proofErr w:type="spellStart"/>
      <w:r w:rsidR="00856702">
        <w:rPr>
          <w:b/>
          <w:lang w:val="en-GB"/>
        </w:rPr>
        <w:t>trustStore</w:t>
      </w:r>
      <w:proofErr w:type="spellEnd"/>
      <w:r w:rsidRPr="009E0989">
        <w:rPr>
          <w:b/>
          <w:lang w:val="en-GB"/>
        </w:rPr>
        <w:t>/</w:t>
      </w:r>
      <w:r w:rsidRPr="009E0989">
        <w:rPr>
          <w:lang w:val="en-GB"/>
        </w:rPr>
        <w:t xml:space="preserve"> </w:t>
      </w:r>
      <w:r w:rsidR="00856702" w:rsidRPr="009E0989">
        <w:rPr>
          <w:lang w:val="en-GB"/>
        </w:rPr>
        <w:t>security files</w:t>
      </w:r>
    </w:p>
    <w:p w14:paraId="53CBC16D" w14:textId="77777777" w:rsidR="00CB1CE0" w:rsidRPr="009E0989" w:rsidRDefault="00CB1CE0" w:rsidP="00C87DAB">
      <w:pPr>
        <w:pStyle w:val="NormaleWeb"/>
        <w:spacing w:before="0" w:beforeAutospacing="0" w:after="0" w:afterAutospacing="0"/>
        <w:jc w:val="both"/>
        <w:rPr>
          <w:szCs w:val="22"/>
          <w:lang w:val="en-GB"/>
        </w:rPr>
      </w:pPr>
      <w:r w:rsidRPr="009E0989">
        <w:rPr>
          <w:lang w:val="en-GB"/>
        </w:rPr>
        <w:tab/>
      </w:r>
      <w:r w:rsidRPr="009E0989">
        <w:rPr>
          <w:lang w:val="en-GB"/>
        </w:rPr>
        <w:tab/>
      </w:r>
      <w:proofErr w:type="spellStart"/>
      <w:proofErr w:type="gramStart"/>
      <w:r w:rsidRPr="009E0989">
        <w:rPr>
          <w:b/>
          <w:lang w:val="en-GB"/>
        </w:rPr>
        <w:t>config.properties</w:t>
      </w:r>
      <w:proofErr w:type="spellEnd"/>
      <w:proofErr w:type="gramEnd"/>
      <w:r w:rsidRPr="009E0989">
        <w:rPr>
          <w:b/>
          <w:lang w:val="en-GB"/>
        </w:rPr>
        <w:t xml:space="preserve"> </w:t>
      </w:r>
      <w:r w:rsidRPr="009E0989">
        <w:rPr>
          <w:lang w:val="en-GB"/>
        </w:rPr>
        <w:t>mEDRA client tool configuration properties (to be modified)</w:t>
      </w:r>
    </w:p>
    <w:p w14:paraId="4AC8495D" w14:textId="77777777" w:rsidR="00D64D52" w:rsidRDefault="00D64D52" w:rsidP="00D64D52">
      <w:pPr>
        <w:pStyle w:val="NormaleWeb"/>
        <w:spacing w:before="0" w:beforeAutospacing="0" w:after="0" w:afterAutospacing="0"/>
        <w:jc w:val="both"/>
        <w:rPr>
          <w:lang w:val="en-GB"/>
        </w:rPr>
      </w:pPr>
      <w:r w:rsidRPr="009E0989">
        <w:rPr>
          <w:lang w:val="en-GB"/>
        </w:rPr>
        <w:tab/>
      </w:r>
      <w:r w:rsidRPr="009E0989">
        <w:rPr>
          <w:lang w:val="en-GB"/>
        </w:rPr>
        <w:tab/>
      </w:r>
      <w:r w:rsidRPr="009E0989">
        <w:rPr>
          <w:b/>
          <w:lang w:val="en-GB"/>
        </w:rPr>
        <w:t>medraClient.jar</w:t>
      </w:r>
      <w:r w:rsidRPr="009E0989">
        <w:rPr>
          <w:lang w:val="en-GB"/>
        </w:rPr>
        <w:t xml:space="preserve"> mEDRA client main library</w:t>
      </w:r>
    </w:p>
    <w:p w14:paraId="00B35BAA" w14:textId="77777777" w:rsidR="005130B0" w:rsidRPr="009E0989" w:rsidRDefault="005130B0" w:rsidP="005130B0">
      <w:pPr>
        <w:pStyle w:val="NormaleWeb"/>
        <w:spacing w:before="0" w:beforeAutospacing="0" w:after="0" w:afterAutospacing="0"/>
        <w:jc w:val="both"/>
        <w:rPr>
          <w:lang w:val="en-GB"/>
        </w:rPr>
      </w:pPr>
      <w:r w:rsidRPr="009E0989">
        <w:rPr>
          <w:lang w:val="en-GB"/>
        </w:rPr>
        <w:tab/>
      </w:r>
      <w:r w:rsidRPr="009E0989">
        <w:rPr>
          <w:lang w:val="en-GB"/>
        </w:rPr>
        <w:tab/>
      </w:r>
      <w:r>
        <w:rPr>
          <w:b/>
          <w:lang w:val="en-GB"/>
        </w:rPr>
        <w:t>README.md</w:t>
      </w:r>
      <w:r w:rsidRPr="009E0989">
        <w:rPr>
          <w:lang w:val="en-GB"/>
        </w:rPr>
        <w:t xml:space="preserve"> mEDRA client tool </w:t>
      </w:r>
      <w:r>
        <w:rPr>
          <w:lang w:val="en-GB"/>
        </w:rPr>
        <w:t>description</w:t>
      </w:r>
    </w:p>
    <w:p w14:paraId="7BD04B4A" w14:textId="77777777" w:rsidR="00C87DAB" w:rsidRPr="009E0989" w:rsidRDefault="00CB1CE0" w:rsidP="00C87DAB">
      <w:pPr>
        <w:pStyle w:val="NormaleWeb"/>
        <w:spacing w:before="0" w:beforeAutospacing="0" w:after="0" w:afterAutospacing="0"/>
        <w:jc w:val="both"/>
        <w:rPr>
          <w:lang w:val="en-GB"/>
        </w:rPr>
      </w:pPr>
      <w:r w:rsidRPr="009E0989">
        <w:rPr>
          <w:lang w:val="en-GB"/>
        </w:rPr>
        <w:tab/>
      </w:r>
      <w:r w:rsidRPr="009E0989">
        <w:rPr>
          <w:lang w:val="en-GB"/>
        </w:rPr>
        <w:tab/>
      </w:r>
      <w:proofErr w:type="spellStart"/>
      <w:proofErr w:type="gramStart"/>
      <w:r w:rsidRPr="009E0989">
        <w:rPr>
          <w:b/>
          <w:lang w:val="en-GB"/>
        </w:rPr>
        <w:t>usage.properties</w:t>
      </w:r>
      <w:proofErr w:type="spellEnd"/>
      <w:proofErr w:type="gramEnd"/>
      <w:r w:rsidRPr="009E0989">
        <w:rPr>
          <w:lang w:val="en-GB"/>
        </w:rPr>
        <w:t xml:space="preserve"> mEDRA client tool </w:t>
      </w:r>
      <w:r w:rsidR="005130B0">
        <w:rPr>
          <w:lang w:val="en-GB"/>
        </w:rPr>
        <w:t>options</w:t>
      </w:r>
      <w:r w:rsidRPr="009E0989">
        <w:rPr>
          <w:lang w:val="en-GB"/>
        </w:rPr>
        <w:t xml:space="preserve"> (not to be modified)</w:t>
      </w:r>
    </w:p>
    <w:p w14:paraId="00E5617B" w14:textId="77777777" w:rsidR="00C87DAB" w:rsidRPr="009E0989" w:rsidRDefault="00C87DAB" w:rsidP="00C87DAB">
      <w:pPr>
        <w:autoSpaceDE w:val="0"/>
        <w:autoSpaceDN w:val="0"/>
        <w:adjustRightInd w:val="0"/>
        <w:rPr>
          <w:rFonts w:ascii="Arial" w:hAnsi="Arial" w:cs="Arial"/>
          <w:sz w:val="22"/>
          <w:szCs w:val="22"/>
          <w:lang w:val="en-GB"/>
        </w:rPr>
      </w:pPr>
    </w:p>
    <w:p w14:paraId="7AD9539E" w14:textId="77777777" w:rsidR="00C87DAB" w:rsidRPr="009E0989" w:rsidRDefault="00C87DAB" w:rsidP="00C87DAB">
      <w:pPr>
        <w:autoSpaceDE w:val="0"/>
        <w:autoSpaceDN w:val="0"/>
        <w:adjustRightInd w:val="0"/>
        <w:rPr>
          <w:rFonts w:ascii="Arial" w:hAnsi="Arial" w:cs="Arial"/>
          <w:sz w:val="22"/>
          <w:szCs w:val="22"/>
          <w:lang w:val="en-GB"/>
        </w:rPr>
      </w:pPr>
    </w:p>
    <w:p w14:paraId="7E69CD7B" w14:textId="77777777" w:rsidR="007C2C41" w:rsidRPr="009E0989" w:rsidRDefault="007C2C41" w:rsidP="00CB1CE0">
      <w:pPr>
        <w:pStyle w:val="NormaleWeb"/>
        <w:spacing w:before="0" w:beforeAutospacing="0" w:after="0" w:afterAutospacing="0"/>
        <w:jc w:val="both"/>
        <w:rPr>
          <w:b/>
          <w:i/>
          <w:lang w:val="en-GB"/>
        </w:rPr>
      </w:pPr>
      <w:r w:rsidRPr="009E0989">
        <w:rPr>
          <w:b/>
          <w:i/>
          <w:lang w:val="en-GB"/>
        </w:rPr>
        <w:t>Tool Configuration</w:t>
      </w:r>
    </w:p>
    <w:p w14:paraId="3BFCE171" w14:textId="77777777" w:rsidR="007C2C41" w:rsidRDefault="00C87DAB" w:rsidP="00CB1CE0">
      <w:pPr>
        <w:pStyle w:val="NormaleWeb"/>
        <w:spacing w:before="0" w:beforeAutospacing="0" w:after="0" w:afterAutospacing="0"/>
        <w:jc w:val="both"/>
        <w:rPr>
          <w:lang w:val="en-GB"/>
        </w:rPr>
      </w:pPr>
      <w:r w:rsidRPr="009E0989">
        <w:rPr>
          <w:lang w:val="en-GB"/>
        </w:rPr>
        <w:t xml:space="preserve">The </w:t>
      </w:r>
      <w:proofErr w:type="spellStart"/>
      <w:proofErr w:type="gramStart"/>
      <w:r w:rsidRPr="009E0989">
        <w:rPr>
          <w:lang w:val="en-GB"/>
        </w:rPr>
        <w:t>config.properties</w:t>
      </w:r>
      <w:proofErr w:type="spellEnd"/>
      <w:proofErr w:type="gramEnd"/>
      <w:r w:rsidRPr="009E0989">
        <w:rPr>
          <w:lang w:val="en-GB"/>
        </w:rPr>
        <w:t xml:space="preserve"> file, which </w:t>
      </w:r>
      <w:proofErr w:type="gramStart"/>
      <w:r w:rsidRPr="009E0989">
        <w:rPr>
          <w:lang w:val="en-GB"/>
        </w:rPr>
        <w:t>is located in</w:t>
      </w:r>
      <w:proofErr w:type="gramEnd"/>
      <w:r w:rsidRPr="009E0989">
        <w:rPr>
          <w:lang w:val="en-GB"/>
        </w:rPr>
        <w:t xml:space="preserve"> the tool root directory, contains</w:t>
      </w:r>
      <w:r w:rsidR="007C2C41" w:rsidRPr="009E0989">
        <w:rPr>
          <w:lang w:val="en-GB"/>
        </w:rPr>
        <w:t xml:space="preserve"> </w:t>
      </w:r>
      <w:r w:rsidRPr="009E0989">
        <w:rPr>
          <w:lang w:val="en-GB"/>
        </w:rPr>
        <w:t xml:space="preserve">the tool default configuration </w:t>
      </w:r>
      <w:proofErr w:type="gramStart"/>
      <w:r w:rsidRPr="009E0989">
        <w:rPr>
          <w:lang w:val="en-GB"/>
        </w:rPr>
        <w:t>so as to</w:t>
      </w:r>
      <w:proofErr w:type="gramEnd"/>
      <w:r w:rsidRPr="009E0989">
        <w:rPr>
          <w:lang w:val="en-GB"/>
        </w:rPr>
        <w:t xml:space="preserve"> simplify the typical command line invocation. However, in</w:t>
      </w:r>
      <w:r w:rsidR="007C2C41" w:rsidRPr="009E0989">
        <w:rPr>
          <w:lang w:val="en-GB"/>
        </w:rPr>
        <w:t xml:space="preserve"> </w:t>
      </w:r>
      <w:r w:rsidRPr="009E0989">
        <w:rPr>
          <w:lang w:val="en-GB"/>
        </w:rPr>
        <w:t xml:space="preserve">case of need, any </w:t>
      </w:r>
      <w:r w:rsidRPr="009E0989">
        <w:rPr>
          <w:lang w:val="en-GB"/>
        </w:rPr>
        <w:lastRenderedPageBreak/>
        <w:t>single default setting can be overridden by specifying the appropriate command</w:t>
      </w:r>
      <w:r w:rsidR="007C2C41" w:rsidRPr="009E0989">
        <w:rPr>
          <w:lang w:val="en-GB"/>
        </w:rPr>
        <w:t xml:space="preserve"> </w:t>
      </w:r>
      <w:r w:rsidRPr="009E0989">
        <w:rPr>
          <w:lang w:val="en-GB"/>
        </w:rPr>
        <w:t xml:space="preserve">line argument, as specified in the following section. </w:t>
      </w:r>
    </w:p>
    <w:p w14:paraId="6F618C55" w14:textId="77777777" w:rsidR="005130B0" w:rsidRPr="009E0989" w:rsidRDefault="005130B0" w:rsidP="00CB1CE0">
      <w:pPr>
        <w:pStyle w:val="NormaleWeb"/>
        <w:spacing w:before="0" w:beforeAutospacing="0" w:after="0" w:afterAutospacing="0"/>
        <w:jc w:val="both"/>
        <w:rPr>
          <w:lang w:val="en-GB"/>
        </w:rPr>
      </w:pPr>
    </w:p>
    <w:p w14:paraId="0C518262" w14:textId="77777777" w:rsidR="00C87DAB" w:rsidRPr="009E0989" w:rsidRDefault="00C87DAB" w:rsidP="00CB1CE0">
      <w:pPr>
        <w:pStyle w:val="NormaleWeb"/>
        <w:spacing w:before="0" w:beforeAutospacing="0" w:after="0" w:afterAutospacing="0"/>
        <w:jc w:val="both"/>
        <w:rPr>
          <w:lang w:val="en-GB"/>
        </w:rPr>
      </w:pPr>
      <w:r w:rsidRPr="009E0989">
        <w:rPr>
          <w:lang w:val="en-GB"/>
        </w:rPr>
        <w:t>The default configuration enables the user to</w:t>
      </w:r>
      <w:r w:rsidR="007C2C41" w:rsidRPr="009E0989">
        <w:rPr>
          <w:lang w:val="en-GB"/>
        </w:rPr>
        <w:t xml:space="preserve"> </w:t>
      </w:r>
      <w:r w:rsidRPr="009E0989">
        <w:rPr>
          <w:lang w:val="en-GB"/>
        </w:rPr>
        <w:t>set up the following properties:</w:t>
      </w:r>
    </w:p>
    <w:p w14:paraId="2E03937D" w14:textId="77777777" w:rsidR="007C2C41" w:rsidRPr="009E0989" w:rsidRDefault="00C87DAB" w:rsidP="00CB1CE0">
      <w:pPr>
        <w:pStyle w:val="NormaleWeb"/>
        <w:numPr>
          <w:ilvl w:val="0"/>
          <w:numId w:val="12"/>
        </w:numPr>
        <w:spacing w:before="0" w:beforeAutospacing="0" w:after="0" w:afterAutospacing="0"/>
        <w:jc w:val="both"/>
        <w:rPr>
          <w:lang w:val="en-GB"/>
        </w:rPr>
      </w:pPr>
      <w:r w:rsidRPr="009E0989">
        <w:rPr>
          <w:i/>
          <w:lang w:val="en-GB"/>
        </w:rPr>
        <w:t>mEDRA web service account information</w:t>
      </w:r>
      <w:r w:rsidR="007C2C41" w:rsidRPr="009E0989">
        <w:rPr>
          <w:lang w:val="en-GB"/>
        </w:rPr>
        <w:t xml:space="preserve"> (medra.web.service.url, medra.cr.web.service.url, </w:t>
      </w:r>
      <w:proofErr w:type="spellStart"/>
      <w:proofErr w:type="gramStart"/>
      <w:r w:rsidR="007C2C41" w:rsidRPr="009E0989">
        <w:rPr>
          <w:lang w:val="en-GB"/>
        </w:rPr>
        <w:t>medra.account</w:t>
      </w:r>
      <w:proofErr w:type="gramEnd"/>
      <w:r w:rsidR="007C2C41" w:rsidRPr="009E0989">
        <w:rPr>
          <w:lang w:val="en-GB"/>
        </w:rPr>
        <w:t>.username</w:t>
      </w:r>
      <w:proofErr w:type="spellEnd"/>
      <w:r w:rsidR="007C2C41" w:rsidRPr="009E0989">
        <w:rPr>
          <w:lang w:val="en-GB"/>
        </w:rPr>
        <w:t xml:space="preserve">, </w:t>
      </w:r>
      <w:proofErr w:type="spellStart"/>
      <w:proofErr w:type="gramStart"/>
      <w:r w:rsidR="007C2C41" w:rsidRPr="009E0989">
        <w:rPr>
          <w:lang w:val="en-GB"/>
        </w:rPr>
        <w:t>medra.account</w:t>
      </w:r>
      <w:proofErr w:type="gramEnd"/>
      <w:r w:rsidR="007C2C41" w:rsidRPr="009E0989">
        <w:rPr>
          <w:lang w:val="en-GB"/>
        </w:rPr>
        <w:t>.password</w:t>
      </w:r>
      <w:proofErr w:type="spellEnd"/>
      <w:r w:rsidR="007C2C41" w:rsidRPr="009E0989">
        <w:rPr>
          <w:lang w:val="en-GB"/>
        </w:rPr>
        <w:t xml:space="preserve"> properties)</w:t>
      </w:r>
      <w:r w:rsidRPr="009E0989">
        <w:rPr>
          <w:lang w:val="en-GB"/>
        </w:rPr>
        <w:t>: this group of properties enables the user to</w:t>
      </w:r>
      <w:r w:rsidR="007C2C41" w:rsidRPr="009E0989">
        <w:rPr>
          <w:lang w:val="en-GB"/>
        </w:rPr>
        <w:t xml:space="preserve"> </w:t>
      </w:r>
      <w:r w:rsidRPr="009E0989">
        <w:rPr>
          <w:lang w:val="en-GB"/>
        </w:rPr>
        <w:t>specify its own mEDRA account information as well as the access point</w:t>
      </w:r>
      <w:r w:rsidR="007C2C41" w:rsidRPr="009E0989">
        <w:rPr>
          <w:lang w:val="en-GB"/>
        </w:rPr>
        <w:t>s</w:t>
      </w:r>
      <w:r w:rsidRPr="009E0989">
        <w:rPr>
          <w:lang w:val="en-GB"/>
        </w:rPr>
        <w:t xml:space="preserve"> of the mEDRA web</w:t>
      </w:r>
      <w:r w:rsidR="007C2C41" w:rsidRPr="009E0989">
        <w:rPr>
          <w:lang w:val="en-GB"/>
        </w:rPr>
        <w:t xml:space="preserve"> </w:t>
      </w:r>
      <w:proofErr w:type="gramStart"/>
      <w:r w:rsidR="007C2C41" w:rsidRPr="009E0989">
        <w:rPr>
          <w:lang w:val="en-GB"/>
        </w:rPr>
        <w:t>service;</w:t>
      </w:r>
      <w:proofErr w:type="gramEnd"/>
    </w:p>
    <w:p w14:paraId="5A3DEA7D" w14:textId="77777777" w:rsidR="007C2C41" w:rsidRPr="009E0989" w:rsidRDefault="00C87DAB" w:rsidP="00CB1CE0">
      <w:pPr>
        <w:pStyle w:val="NormaleWeb"/>
        <w:numPr>
          <w:ilvl w:val="0"/>
          <w:numId w:val="12"/>
        </w:numPr>
        <w:spacing w:before="0" w:beforeAutospacing="0" w:after="0" w:afterAutospacing="0"/>
        <w:jc w:val="both"/>
        <w:rPr>
          <w:lang w:val="en-GB"/>
        </w:rPr>
      </w:pPr>
      <w:r w:rsidRPr="009E0989">
        <w:rPr>
          <w:i/>
          <w:lang w:val="en-GB"/>
        </w:rPr>
        <w:t>metadata transformation label</w:t>
      </w:r>
      <w:r w:rsidR="007C2C41" w:rsidRPr="009E0989">
        <w:rPr>
          <w:i/>
          <w:lang w:val="en-GB"/>
        </w:rPr>
        <w:t xml:space="preserve"> </w:t>
      </w:r>
      <w:r w:rsidR="007C2C41" w:rsidRPr="009E0989">
        <w:rPr>
          <w:lang w:val="en-GB"/>
        </w:rPr>
        <w:t>(</w:t>
      </w:r>
      <w:proofErr w:type="spellStart"/>
      <w:proofErr w:type="gramStart"/>
      <w:r w:rsidR="007C2C41" w:rsidRPr="009E0989">
        <w:rPr>
          <w:lang w:val="en-GB"/>
        </w:rPr>
        <w:t>metadata.transformation</w:t>
      </w:r>
      <w:proofErr w:type="gramEnd"/>
      <w:r w:rsidR="007C2C41" w:rsidRPr="009E0989">
        <w:rPr>
          <w:lang w:val="en-GB"/>
        </w:rPr>
        <w:t>.label</w:t>
      </w:r>
      <w:proofErr w:type="spellEnd"/>
      <w:r w:rsidR="007C2C41" w:rsidRPr="009E0989">
        <w:rPr>
          <w:lang w:val="en-GB"/>
        </w:rPr>
        <w:t xml:space="preserve"> property)</w:t>
      </w:r>
      <w:r w:rsidRPr="009E0989">
        <w:rPr>
          <w:lang w:val="en-GB"/>
        </w:rPr>
        <w:t xml:space="preserve">: a metadata transformation </w:t>
      </w:r>
      <w:r w:rsidR="00D85728" w:rsidRPr="009E0989">
        <w:rPr>
          <w:lang w:val="en-GB"/>
        </w:rPr>
        <w:t xml:space="preserve">label </w:t>
      </w:r>
      <w:r w:rsidRPr="009E0989">
        <w:rPr>
          <w:lang w:val="en-GB"/>
        </w:rPr>
        <w:t>is required whenever</w:t>
      </w:r>
      <w:r w:rsidR="007C2C41" w:rsidRPr="009E0989">
        <w:rPr>
          <w:lang w:val="en-GB"/>
        </w:rPr>
        <w:t xml:space="preserve"> </w:t>
      </w:r>
      <w:r w:rsidRPr="009E0989">
        <w:rPr>
          <w:lang w:val="en-GB"/>
        </w:rPr>
        <w:t>metadata</w:t>
      </w:r>
      <w:r w:rsidR="00DB3F38" w:rsidRPr="009E0989">
        <w:rPr>
          <w:lang w:val="en-GB"/>
        </w:rPr>
        <w:t xml:space="preserve"> records</w:t>
      </w:r>
      <w:r w:rsidRPr="009E0989">
        <w:rPr>
          <w:lang w:val="en-GB"/>
        </w:rPr>
        <w:t xml:space="preserve"> not conforming to the Onix for DOI schema </w:t>
      </w:r>
      <w:r w:rsidR="00DB3F38" w:rsidRPr="009E0989">
        <w:rPr>
          <w:lang w:val="en-GB"/>
        </w:rPr>
        <w:t>are</w:t>
      </w:r>
      <w:r w:rsidRPr="009E0989">
        <w:rPr>
          <w:lang w:val="en-GB"/>
        </w:rPr>
        <w:t xml:space="preserve"> sent to the mEDRA</w:t>
      </w:r>
      <w:r w:rsidR="007C2C41" w:rsidRPr="009E0989">
        <w:rPr>
          <w:lang w:val="en-GB"/>
        </w:rPr>
        <w:t xml:space="preserve"> </w:t>
      </w:r>
      <w:r w:rsidRPr="009E0989">
        <w:rPr>
          <w:lang w:val="en-GB"/>
        </w:rPr>
        <w:t>web service. Any different metadata format</w:t>
      </w:r>
      <w:r w:rsidR="00DB3F38" w:rsidRPr="009E0989">
        <w:rPr>
          <w:lang w:val="en-GB"/>
        </w:rPr>
        <w:t xml:space="preserve"> </w:t>
      </w:r>
      <w:r w:rsidRPr="009E0989">
        <w:rPr>
          <w:lang w:val="en-GB"/>
        </w:rPr>
        <w:t>will require a</w:t>
      </w:r>
      <w:r w:rsidR="007C2C41" w:rsidRPr="009E0989">
        <w:rPr>
          <w:lang w:val="en-GB"/>
        </w:rPr>
        <w:t xml:space="preserve"> different transformation </w:t>
      </w:r>
      <w:proofErr w:type="gramStart"/>
      <w:r w:rsidR="007C2C41" w:rsidRPr="009E0989">
        <w:rPr>
          <w:lang w:val="en-GB"/>
        </w:rPr>
        <w:t>label;</w:t>
      </w:r>
      <w:proofErr w:type="gramEnd"/>
    </w:p>
    <w:p w14:paraId="1459B393" w14:textId="77777777" w:rsidR="007C2C41" w:rsidRPr="009E0989" w:rsidRDefault="00C87DAB" w:rsidP="00CB1CE0">
      <w:pPr>
        <w:pStyle w:val="NormaleWeb"/>
        <w:numPr>
          <w:ilvl w:val="0"/>
          <w:numId w:val="12"/>
        </w:numPr>
        <w:spacing w:before="0" w:beforeAutospacing="0" w:after="0" w:afterAutospacing="0"/>
        <w:jc w:val="both"/>
        <w:rPr>
          <w:lang w:val="en-GB"/>
        </w:rPr>
      </w:pPr>
      <w:r w:rsidRPr="009E0989">
        <w:rPr>
          <w:i/>
          <w:lang w:val="en-GB"/>
        </w:rPr>
        <w:t>metadata content type</w:t>
      </w:r>
      <w:r w:rsidR="007C2C41" w:rsidRPr="009E0989">
        <w:rPr>
          <w:i/>
          <w:lang w:val="en-GB"/>
        </w:rPr>
        <w:t xml:space="preserve"> </w:t>
      </w:r>
      <w:r w:rsidR="007C2C41" w:rsidRPr="009E0989">
        <w:rPr>
          <w:lang w:val="en-GB"/>
        </w:rPr>
        <w:t>(</w:t>
      </w:r>
      <w:proofErr w:type="spellStart"/>
      <w:proofErr w:type="gramStart"/>
      <w:r w:rsidR="007C2C41" w:rsidRPr="009E0989">
        <w:rPr>
          <w:lang w:val="en-GB"/>
        </w:rPr>
        <w:t>metadata.content</w:t>
      </w:r>
      <w:proofErr w:type="gramEnd"/>
      <w:r w:rsidR="007C2C41" w:rsidRPr="009E0989">
        <w:rPr>
          <w:lang w:val="en-GB"/>
        </w:rPr>
        <w:t>.type</w:t>
      </w:r>
      <w:proofErr w:type="spellEnd"/>
      <w:r w:rsidR="007C2C41" w:rsidRPr="009E0989">
        <w:rPr>
          <w:lang w:val="en-GB"/>
        </w:rPr>
        <w:t xml:space="preserve"> property)</w:t>
      </w:r>
      <w:r w:rsidRPr="009E0989">
        <w:rPr>
          <w:lang w:val="en-GB"/>
        </w:rPr>
        <w:t>: the mEDRA web service accepts metadata specified in SGML</w:t>
      </w:r>
      <w:r w:rsidR="007C2C41" w:rsidRPr="009E0989">
        <w:rPr>
          <w:lang w:val="en-GB"/>
        </w:rPr>
        <w:t xml:space="preserve"> </w:t>
      </w:r>
      <w:r w:rsidRPr="009E0989">
        <w:rPr>
          <w:lang w:val="en-GB"/>
        </w:rPr>
        <w:t xml:space="preserve">and XML formats. </w:t>
      </w:r>
      <w:proofErr w:type="gramStart"/>
      <w:r w:rsidRPr="009E0989">
        <w:rPr>
          <w:lang w:val="en-GB"/>
        </w:rPr>
        <w:t>In order for</w:t>
      </w:r>
      <w:proofErr w:type="gramEnd"/>
      <w:r w:rsidRPr="009E0989">
        <w:rPr>
          <w:lang w:val="en-GB"/>
        </w:rPr>
        <w:t xml:space="preserve"> the registration process to behave correctly, the appropriate</w:t>
      </w:r>
      <w:r w:rsidR="007C2C41" w:rsidRPr="009E0989">
        <w:rPr>
          <w:lang w:val="en-GB"/>
        </w:rPr>
        <w:t xml:space="preserve"> </w:t>
      </w:r>
      <w:r w:rsidRPr="009E0989">
        <w:rPr>
          <w:lang w:val="en-GB"/>
        </w:rPr>
        <w:t xml:space="preserve">metadata content type </w:t>
      </w:r>
      <w:proofErr w:type="gramStart"/>
      <w:r w:rsidRPr="009E0989">
        <w:rPr>
          <w:lang w:val="en-GB"/>
        </w:rPr>
        <w:t>has to</w:t>
      </w:r>
      <w:proofErr w:type="gramEnd"/>
      <w:r w:rsidRPr="009E0989">
        <w:rPr>
          <w:lang w:val="en-GB"/>
        </w:rPr>
        <w:t xml:space="preserve"> be s</w:t>
      </w:r>
      <w:r w:rsidR="007C2C41" w:rsidRPr="009E0989">
        <w:rPr>
          <w:lang w:val="en-GB"/>
        </w:rPr>
        <w:t xml:space="preserve">pecified in the service </w:t>
      </w:r>
      <w:proofErr w:type="gramStart"/>
      <w:r w:rsidR="007C2C41" w:rsidRPr="009E0989">
        <w:rPr>
          <w:lang w:val="en-GB"/>
        </w:rPr>
        <w:t>request;</w:t>
      </w:r>
      <w:proofErr w:type="gramEnd"/>
    </w:p>
    <w:p w14:paraId="504AD309" w14:textId="77777777" w:rsidR="007C2C41" w:rsidRPr="009E0989" w:rsidRDefault="00C87DAB" w:rsidP="00CB1CE0">
      <w:pPr>
        <w:pStyle w:val="NormaleWeb"/>
        <w:numPr>
          <w:ilvl w:val="0"/>
          <w:numId w:val="12"/>
        </w:numPr>
        <w:spacing w:before="0" w:beforeAutospacing="0" w:after="0" w:afterAutospacing="0"/>
        <w:jc w:val="both"/>
        <w:rPr>
          <w:lang w:val="en-GB"/>
        </w:rPr>
      </w:pPr>
      <w:r w:rsidRPr="009E0989">
        <w:rPr>
          <w:i/>
          <w:lang w:val="en-GB"/>
        </w:rPr>
        <w:t>metadata validation</w:t>
      </w:r>
      <w:r w:rsidR="007C2C41" w:rsidRPr="009E0989">
        <w:rPr>
          <w:i/>
          <w:lang w:val="en-GB"/>
        </w:rPr>
        <w:t xml:space="preserve"> </w:t>
      </w:r>
      <w:r w:rsidR="007C2C41" w:rsidRPr="009E0989">
        <w:rPr>
          <w:lang w:val="en-GB"/>
        </w:rPr>
        <w:t>(</w:t>
      </w:r>
      <w:proofErr w:type="spellStart"/>
      <w:proofErr w:type="gramStart"/>
      <w:r w:rsidR="007C2C41" w:rsidRPr="009E0989">
        <w:rPr>
          <w:lang w:val="en-GB"/>
        </w:rPr>
        <w:t>metadata.validating</w:t>
      </w:r>
      <w:proofErr w:type="spellEnd"/>
      <w:proofErr w:type="gramEnd"/>
      <w:r w:rsidR="007C2C41" w:rsidRPr="009E0989">
        <w:rPr>
          <w:lang w:val="en-GB"/>
        </w:rPr>
        <w:t xml:space="preserve"> property)</w:t>
      </w:r>
      <w:r w:rsidRPr="009E0989">
        <w:rPr>
          <w:lang w:val="en-GB"/>
        </w:rPr>
        <w:t xml:space="preserve">: </w:t>
      </w:r>
      <w:r w:rsidR="007C2C41" w:rsidRPr="009E0989">
        <w:rPr>
          <w:lang w:val="en-GB"/>
        </w:rPr>
        <w:t>w</w:t>
      </w:r>
      <w:r w:rsidRPr="009E0989">
        <w:rPr>
          <w:lang w:val="en-GB"/>
        </w:rPr>
        <w:t xml:space="preserve">hen the metadata sent to the mEDRA web service is </w:t>
      </w:r>
      <w:proofErr w:type="gramStart"/>
      <w:r w:rsidRPr="009E0989">
        <w:rPr>
          <w:lang w:val="en-GB"/>
        </w:rPr>
        <w:t>a</w:t>
      </w:r>
      <w:proofErr w:type="gramEnd"/>
      <w:r w:rsidRPr="009E0989">
        <w:rPr>
          <w:lang w:val="en-GB"/>
        </w:rPr>
        <w:t xml:space="preserve"> XML</w:t>
      </w:r>
      <w:r w:rsidR="007C2C41" w:rsidRPr="009E0989">
        <w:rPr>
          <w:lang w:val="en-GB"/>
        </w:rPr>
        <w:t xml:space="preserve"> </w:t>
      </w:r>
      <w:r w:rsidRPr="009E0989">
        <w:rPr>
          <w:lang w:val="en-GB"/>
        </w:rPr>
        <w:t xml:space="preserve">instance, the metadata validation </w:t>
      </w:r>
      <w:r w:rsidR="00D85728" w:rsidRPr="009E0989">
        <w:rPr>
          <w:lang w:val="en-GB"/>
        </w:rPr>
        <w:t xml:space="preserve">property </w:t>
      </w:r>
      <w:r w:rsidRPr="009E0989">
        <w:rPr>
          <w:lang w:val="en-GB"/>
        </w:rPr>
        <w:t>can be</w:t>
      </w:r>
      <w:r w:rsidR="00D85728" w:rsidRPr="009E0989">
        <w:rPr>
          <w:lang w:val="en-GB"/>
        </w:rPr>
        <w:t xml:space="preserve"> set to “true”</w:t>
      </w:r>
      <w:r w:rsidRPr="009E0989">
        <w:rPr>
          <w:lang w:val="en-GB"/>
        </w:rPr>
        <w:t xml:space="preserve"> to provide the immediate validation</w:t>
      </w:r>
      <w:r w:rsidR="007C2C41" w:rsidRPr="009E0989">
        <w:rPr>
          <w:lang w:val="en-GB"/>
        </w:rPr>
        <w:t xml:space="preserve"> service </w:t>
      </w:r>
      <w:proofErr w:type="gramStart"/>
      <w:r w:rsidR="007C2C41" w:rsidRPr="009E0989">
        <w:rPr>
          <w:lang w:val="en-GB"/>
        </w:rPr>
        <w:t>feature;</w:t>
      </w:r>
      <w:proofErr w:type="gramEnd"/>
    </w:p>
    <w:p w14:paraId="618EE8CB" w14:textId="77777777" w:rsidR="007C2C41" w:rsidRPr="009E0989" w:rsidRDefault="007C2C41" w:rsidP="00CB1CE0">
      <w:pPr>
        <w:pStyle w:val="NormaleWeb"/>
        <w:numPr>
          <w:ilvl w:val="0"/>
          <w:numId w:val="12"/>
        </w:numPr>
        <w:spacing w:before="0" w:beforeAutospacing="0" w:after="0" w:afterAutospacing="0"/>
        <w:jc w:val="both"/>
        <w:rPr>
          <w:lang w:val="en-GB"/>
        </w:rPr>
      </w:pPr>
      <w:r w:rsidRPr="009E0989">
        <w:rPr>
          <w:i/>
          <w:lang w:val="en-GB"/>
        </w:rPr>
        <w:t xml:space="preserve">debug option </w:t>
      </w:r>
      <w:r w:rsidRPr="009E0989">
        <w:rPr>
          <w:lang w:val="en-GB"/>
        </w:rPr>
        <w:t xml:space="preserve">(debug property): </w:t>
      </w:r>
      <w:r w:rsidR="00D85728" w:rsidRPr="009E0989">
        <w:rPr>
          <w:lang w:val="en-GB"/>
        </w:rPr>
        <w:t xml:space="preserve">set </w:t>
      </w:r>
      <w:r w:rsidRPr="009E0989">
        <w:rPr>
          <w:lang w:val="en-GB"/>
        </w:rPr>
        <w:t xml:space="preserve">the debug option </w:t>
      </w:r>
      <w:r w:rsidR="00D85728" w:rsidRPr="009E0989">
        <w:rPr>
          <w:lang w:val="en-GB"/>
        </w:rPr>
        <w:t xml:space="preserve">to “true” </w:t>
      </w:r>
      <w:r w:rsidRPr="009E0989">
        <w:rPr>
          <w:lang w:val="en-GB"/>
        </w:rPr>
        <w:t xml:space="preserve">to run the mEDRA web service in a verbose </w:t>
      </w:r>
      <w:proofErr w:type="gramStart"/>
      <w:r w:rsidRPr="009E0989">
        <w:rPr>
          <w:lang w:val="en-GB"/>
        </w:rPr>
        <w:t>mode;</w:t>
      </w:r>
      <w:proofErr w:type="gramEnd"/>
    </w:p>
    <w:p w14:paraId="42859C7F" w14:textId="77777777" w:rsidR="007C2C41" w:rsidRPr="009E0989" w:rsidRDefault="007C2C41" w:rsidP="00CB1CE0">
      <w:pPr>
        <w:pStyle w:val="NormaleWeb"/>
        <w:numPr>
          <w:ilvl w:val="0"/>
          <w:numId w:val="12"/>
        </w:numPr>
        <w:spacing w:before="0" w:beforeAutospacing="0" w:after="0" w:afterAutospacing="0"/>
        <w:jc w:val="both"/>
        <w:rPr>
          <w:lang w:val="en-GB"/>
        </w:rPr>
      </w:pPr>
      <w:proofErr w:type="spellStart"/>
      <w:r w:rsidRPr="009E0989">
        <w:rPr>
          <w:i/>
          <w:lang w:val="en-GB"/>
        </w:rPr>
        <w:t>crossref</w:t>
      </w:r>
      <w:proofErr w:type="spellEnd"/>
      <w:r w:rsidRPr="009E0989">
        <w:rPr>
          <w:i/>
          <w:lang w:val="en-GB"/>
        </w:rPr>
        <w:t xml:space="preserve"> request </w:t>
      </w:r>
      <w:r w:rsidRPr="009E0989">
        <w:rPr>
          <w:lang w:val="en-GB"/>
        </w:rPr>
        <w:t>(</w:t>
      </w:r>
      <w:proofErr w:type="spellStart"/>
      <w:proofErr w:type="gramStart"/>
      <w:r w:rsidRPr="009E0989">
        <w:rPr>
          <w:lang w:val="en-GB"/>
        </w:rPr>
        <w:t>crossref.request</w:t>
      </w:r>
      <w:proofErr w:type="spellEnd"/>
      <w:proofErr w:type="gramEnd"/>
      <w:r w:rsidRPr="009E0989">
        <w:rPr>
          <w:lang w:val="en-GB"/>
        </w:rPr>
        <w:t xml:space="preserve"> property):</w:t>
      </w:r>
      <w:r w:rsidR="00D85728" w:rsidRPr="009E0989">
        <w:rPr>
          <w:lang w:val="en-GB"/>
        </w:rPr>
        <w:t xml:space="preserve"> set t</w:t>
      </w:r>
      <w:r w:rsidRPr="009E0989">
        <w:rPr>
          <w:lang w:val="en-GB"/>
        </w:rPr>
        <w:t>his option</w:t>
      </w:r>
      <w:r w:rsidR="00D85728" w:rsidRPr="009E0989">
        <w:rPr>
          <w:lang w:val="en-GB"/>
        </w:rPr>
        <w:t xml:space="preserve"> to “true”</w:t>
      </w:r>
      <w:r w:rsidRPr="009E0989">
        <w:rPr>
          <w:lang w:val="en-GB"/>
        </w:rPr>
        <w:t xml:space="preserve"> to send DOI or </w:t>
      </w:r>
      <w:proofErr w:type="spellStart"/>
      <w:r w:rsidRPr="009E0989">
        <w:rPr>
          <w:lang w:val="en-GB"/>
        </w:rPr>
        <w:t>DOICitations</w:t>
      </w:r>
      <w:proofErr w:type="spellEnd"/>
      <w:r w:rsidRPr="009E0989">
        <w:rPr>
          <w:lang w:val="en-GB"/>
        </w:rPr>
        <w:t xml:space="preserve"> also to </w:t>
      </w:r>
      <w:proofErr w:type="spellStart"/>
      <w:proofErr w:type="gramStart"/>
      <w:r w:rsidRPr="009E0989">
        <w:rPr>
          <w:lang w:val="en-GB"/>
        </w:rPr>
        <w:t>Crossref</w:t>
      </w:r>
      <w:proofErr w:type="spellEnd"/>
      <w:r w:rsidRPr="009E0989">
        <w:rPr>
          <w:lang w:val="en-GB"/>
        </w:rPr>
        <w:t>;</w:t>
      </w:r>
      <w:proofErr w:type="gramEnd"/>
    </w:p>
    <w:p w14:paraId="1AD18B6E" w14:textId="77777777" w:rsidR="00270FE8" w:rsidRPr="009E0989" w:rsidRDefault="00270FE8" w:rsidP="00CB1CE0">
      <w:pPr>
        <w:pStyle w:val="NormaleWeb"/>
        <w:numPr>
          <w:ilvl w:val="0"/>
          <w:numId w:val="12"/>
        </w:numPr>
        <w:spacing w:before="0" w:beforeAutospacing="0" w:after="0" w:afterAutospacing="0"/>
        <w:jc w:val="both"/>
        <w:rPr>
          <w:lang w:val="en-GB"/>
        </w:rPr>
      </w:pPr>
      <w:r w:rsidRPr="009E0989">
        <w:rPr>
          <w:i/>
          <w:lang w:val="en-GB"/>
        </w:rPr>
        <w:t xml:space="preserve">access mode </w:t>
      </w:r>
      <w:r w:rsidRPr="009E0989">
        <w:rPr>
          <w:lang w:val="en-GB"/>
        </w:rPr>
        <w:t>(</w:t>
      </w:r>
      <w:proofErr w:type="spellStart"/>
      <w:proofErr w:type="gramStart"/>
      <w:r w:rsidRPr="009E0989">
        <w:rPr>
          <w:lang w:val="en-GB"/>
        </w:rPr>
        <w:t>access.mode</w:t>
      </w:r>
      <w:proofErr w:type="spellEnd"/>
      <w:proofErr w:type="gramEnd"/>
      <w:r w:rsidRPr="009E0989">
        <w:rPr>
          <w:lang w:val="en-GB"/>
        </w:rPr>
        <w:t xml:space="preserve"> property): the way </w:t>
      </w:r>
      <w:proofErr w:type="spellStart"/>
      <w:r w:rsidRPr="009E0989">
        <w:rPr>
          <w:lang w:val="en-GB"/>
        </w:rPr>
        <w:t>Crossref</w:t>
      </w:r>
      <w:proofErr w:type="spellEnd"/>
      <w:r w:rsidRPr="009E0989">
        <w:rPr>
          <w:lang w:val="en-GB"/>
        </w:rPr>
        <w:t xml:space="preserve"> deposit should be done: 01 = asynchronous, 02 = </w:t>
      </w:r>
      <w:proofErr w:type="gramStart"/>
      <w:r w:rsidRPr="009E0989">
        <w:rPr>
          <w:lang w:val="en-GB"/>
        </w:rPr>
        <w:t>synchronous;</w:t>
      </w:r>
      <w:proofErr w:type="gramEnd"/>
    </w:p>
    <w:p w14:paraId="73DEC5E3" w14:textId="77777777" w:rsidR="00270FE8" w:rsidRPr="009E0989" w:rsidRDefault="00270FE8" w:rsidP="00CB1CE0">
      <w:pPr>
        <w:pStyle w:val="NormaleWeb"/>
        <w:numPr>
          <w:ilvl w:val="0"/>
          <w:numId w:val="12"/>
        </w:numPr>
        <w:spacing w:before="0" w:beforeAutospacing="0" w:after="0" w:afterAutospacing="0"/>
        <w:jc w:val="both"/>
        <w:rPr>
          <w:lang w:val="en-GB"/>
        </w:rPr>
      </w:pPr>
      <w:r w:rsidRPr="009E0989">
        <w:rPr>
          <w:i/>
          <w:lang w:val="en-GB"/>
        </w:rPr>
        <w:t xml:space="preserve">language </w:t>
      </w:r>
      <w:r w:rsidRPr="009E0989">
        <w:rPr>
          <w:lang w:val="en-GB"/>
        </w:rPr>
        <w:t xml:space="preserve">(language property): the language in which the mEDRA responses are to be </w:t>
      </w:r>
      <w:proofErr w:type="gramStart"/>
      <w:r w:rsidRPr="009E0989">
        <w:rPr>
          <w:lang w:val="en-GB"/>
        </w:rPr>
        <w:t>sent;</w:t>
      </w:r>
      <w:proofErr w:type="gramEnd"/>
    </w:p>
    <w:p w14:paraId="445A87E1" w14:textId="77777777" w:rsidR="00C87DAB" w:rsidRPr="009E0989" w:rsidRDefault="00C87DAB" w:rsidP="00CB1CE0">
      <w:pPr>
        <w:pStyle w:val="NormaleWeb"/>
        <w:numPr>
          <w:ilvl w:val="0"/>
          <w:numId w:val="12"/>
        </w:numPr>
        <w:spacing w:before="0" w:beforeAutospacing="0" w:after="0" w:afterAutospacing="0"/>
        <w:jc w:val="both"/>
        <w:rPr>
          <w:lang w:val="en-GB"/>
        </w:rPr>
      </w:pPr>
      <w:r w:rsidRPr="009E0989">
        <w:rPr>
          <w:i/>
          <w:lang w:val="en-GB"/>
        </w:rPr>
        <w:t>proxy usage</w:t>
      </w:r>
      <w:r w:rsidRPr="009E0989">
        <w:rPr>
          <w:lang w:val="en-GB"/>
        </w:rPr>
        <w:t xml:space="preserve">: </w:t>
      </w:r>
      <w:r w:rsidR="00270FE8" w:rsidRPr="009E0989">
        <w:rPr>
          <w:lang w:val="en-GB"/>
        </w:rPr>
        <w:t>t</w:t>
      </w:r>
      <w:r w:rsidRPr="009E0989">
        <w:rPr>
          <w:lang w:val="en-GB"/>
        </w:rPr>
        <w:t>he web service client may be run even behind a proxy. In thi</w:t>
      </w:r>
      <w:r w:rsidR="00270FE8" w:rsidRPr="009E0989">
        <w:rPr>
          <w:lang w:val="en-GB"/>
        </w:rPr>
        <w:t xml:space="preserve">s case, the proxy usage must be </w:t>
      </w:r>
      <w:r w:rsidRPr="009E0989">
        <w:rPr>
          <w:lang w:val="en-GB"/>
        </w:rPr>
        <w:t xml:space="preserve">set to </w:t>
      </w:r>
      <w:r w:rsidR="00D85728" w:rsidRPr="009E0989">
        <w:rPr>
          <w:lang w:val="en-GB"/>
        </w:rPr>
        <w:t>“</w:t>
      </w:r>
      <w:r w:rsidRPr="009E0989">
        <w:rPr>
          <w:lang w:val="en-GB"/>
        </w:rPr>
        <w:t>true</w:t>
      </w:r>
      <w:r w:rsidR="00D85728" w:rsidRPr="009E0989">
        <w:rPr>
          <w:lang w:val="en-GB"/>
        </w:rPr>
        <w:t>”</w:t>
      </w:r>
      <w:r w:rsidRPr="009E0989">
        <w:rPr>
          <w:lang w:val="en-GB"/>
        </w:rPr>
        <w:t xml:space="preserve"> (default is </w:t>
      </w:r>
      <w:r w:rsidR="00D85728" w:rsidRPr="009E0989">
        <w:rPr>
          <w:lang w:val="en-GB"/>
        </w:rPr>
        <w:t>“</w:t>
      </w:r>
      <w:r w:rsidRPr="009E0989">
        <w:rPr>
          <w:lang w:val="en-GB"/>
        </w:rPr>
        <w:t>false</w:t>
      </w:r>
      <w:r w:rsidR="00D85728" w:rsidRPr="009E0989">
        <w:rPr>
          <w:lang w:val="en-GB"/>
        </w:rPr>
        <w:t>”</w:t>
      </w:r>
      <w:r w:rsidRPr="009E0989">
        <w:rPr>
          <w:lang w:val="en-GB"/>
        </w:rPr>
        <w:t>) and the necessary information (</w:t>
      </w:r>
      <w:proofErr w:type="spellStart"/>
      <w:proofErr w:type="gramStart"/>
      <w:r w:rsidRPr="009E0989">
        <w:rPr>
          <w:lang w:val="en-GB"/>
        </w:rPr>
        <w:t>proxy.host</w:t>
      </w:r>
      <w:proofErr w:type="gramEnd"/>
      <w:r w:rsidRPr="009E0989">
        <w:rPr>
          <w:lang w:val="en-GB"/>
        </w:rPr>
        <w:t>,</w:t>
      </w:r>
      <w:proofErr w:type="gramStart"/>
      <w:r w:rsidRPr="009E0989">
        <w:rPr>
          <w:lang w:val="en-GB"/>
        </w:rPr>
        <w:t>proxy.port</w:t>
      </w:r>
      <w:proofErr w:type="gramEnd"/>
      <w:r w:rsidRPr="009E0989">
        <w:rPr>
          <w:lang w:val="en-GB"/>
        </w:rPr>
        <w:t>,</w:t>
      </w:r>
      <w:proofErr w:type="gramStart"/>
      <w:r w:rsidRPr="009E0989">
        <w:rPr>
          <w:lang w:val="en-GB"/>
        </w:rPr>
        <w:t>proxy.username</w:t>
      </w:r>
      <w:proofErr w:type="spellEnd"/>
      <w:proofErr w:type="gramEnd"/>
      <w:r w:rsidRPr="009E0989">
        <w:rPr>
          <w:lang w:val="en-GB"/>
        </w:rPr>
        <w:t xml:space="preserve"> and </w:t>
      </w:r>
      <w:proofErr w:type="spellStart"/>
      <w:proofErr w:type="gramStart"/>
      <w:r w:rsidRPr="009E0989">
        <w:rPr>
          <w:lang w:val="en-GB"/>
        </w:rPr>
        <w:t>proxy.password</w:t>
      </w:r>
      <w:proofErr w:type="spellEnd"/>
      <w:proofErr w:type="gramEnd"/>
      <w:r w:rsidRPr="009E0989">
        <w:rPr>
          <w:lang w:val="en-GB"/>
        </w:rPr>
        <w:t xml:space="preserve">) regarding the proxy configuration </w:t>
      </w:r>
      <w:proofErr w:type="gramStart"/>
      <w:r w:rsidRPr="009E0989">
        <w:rPr>
          <w:lang w:val="en-GB"/>
        </w:rPr>
        <w:t>has to</w:t>
      </w:r>
      <w:proofErr w:type="gramEnd"/>
      <w:r w:rsidRPr="009E0989">
        <w:rPr>
          <w:lang w:val="en-GB"/>
        </w:rPr>
        <w:t xml:space="preserve"> be specified</w:t>
      </w:r>
      <w:r w:rsidR="00270FE8" w:rsidRPr="009E0989">
        <w:rPr>
          <w:lang w:val="en-GB"/>
        </w:rPr>
        <w:t>.</w:t>
      </w:r>
    </w:p>
    <w:p w14:paraId="601BAAAA" w14:textId="77777777" w:rsidR="00C87DAB" w:rsidRPr="009E0989" w:rsidRDefault="00C87DAB" w:rsidP="00CB1CE0">
      <w:pPr>
        <w:pStyle w:val="NormaleWeb"/>
        <w:spacing w:before="0" w:beforeAutospacing="0" w:after="0" w:afterAutospacing="0"/>
        <w:jc w:val="both"/>
        <w:rPr>
          <w:lang w:val="en-GB"/>
        </w:rPr>
      </w:pPr>
    </w:p>
    <w:p w14:paraId="206F1320" w14:textId="77777777" w:rsidR="00C87DAB" w:rsidRPr="009E0989" w:rsidRDefault="00C87DAB" w:rsidP="00CB1CE0">
      <w:pPr>
        <w:pStyle w:val="NormaleWeb"/>
        <w:spacing w:before="0" w:beforeAutospacing="0" w:after="0" w:afterAutospacing="0"/>
        <w:jc w:val="both"/>
        <w:rPr>
          <w:lang w:val="en-GB"/>
        </w:rPr>
      </w:pPr>
      <w:r w:rsidRPr="009E0989">
        <w:rPr>
          <w:lang w:val="en-GB"/>
        </w:rPr>
        <w:t xml:space="preserve">The user can refer to the </w:t>
      </w:r>
      <w:proofErr w:type="spellStart"/>
      <w:proofErr w:type="gramStart"/>
      <w:r w:rsidRPr="009E0989">
        <w:rPr>
          <w:lang w:val="en-GB"/>
        </w:rPr>
        <w:t>config.properties</w:t>
      </w:r>
      <w:proofErr w:type="spellEnd"/>
      <w:proofErr w:type="gramEnd"/>
      <w:r w:rsidRPr="009E0989">
        <w:rPr>
          <w:lang w:val="en-GB"/>
        </w:rPr>
        <w:t xml:space="preserve"> file for having more information about each single</w:t>
      </w:r>
      <w:r w:rsidR="00270FE8" w:rsidRPr="009E0989">
        <w:rPr>
          <w:lang w:val="en-GB"/>
        </w:rPr>
        <w:t xml:space="preserve"> </w:t>
      </w:r>
      <w:r w:rsidRPr="009E0989">
        <w:rPr>
          <w:lang w:val="en-GB"/>
        </w:rPr>
        <w:t>property.</w:t>
      </w:r>
    </w:p>
    <w:p w14:paraId="603D8485" w14:textId="77777777" w:rsidR="00C87DAB" w:rsidRPr="009E0989" w:rsidRDefault="00C87DAB" w:rsidP="00CB1CE0">
      <w:pPr>
        <w:pStyle w:val="NormaleWeb"/>
        <w:spacing w:before="0" w:beforeAutospacing="0" w:after="0" w:afterAutospacing="0"/>
        <w:jc w:val="both"/>
        <w:rPr>
          <w:lang w:val="en-GB"/>
        </w:rPr>
      </w:pPr>
    </w:p>
    <w:p w14:paraId="3311D09D" w14:textId="77777777" w:rsidR="00C87DAB" w:rsidRPr="009E0989" w:rsidRDefault="00C87DAB" w:rsidP="00C87DAB">
      <w:pPr>
        <w:pStyle w:val="Titolo1"/>
        <w:rPr>
          <w:sz w:val="26"/>
          <w:szCs w:val="26"/>
          <w:lang w:val="en-GB"/>
        </w:rPr>
      </w:pPr>
      <w:bookmarkStart w:id="12" w:name="_Toc473557233"/>
      <w:r w:rsidRPr="009E0989">
        <w:rPr>
          <w:sz w:val="26"/>
          <w:szCs w:val="26"/>
          <w:lang w:val="en-GB"/>
        </w:rPr>
        <w:t xml:space="preserve">4. </w:t>
      </w:r>
      <w:r w:rsidR="001664A0" w:rsidRPr="009E0989">
        <w:rPr>
          <w:sz w:val="26"/>
          <w:szCs w:val="26"/>
          <w:lang w:val="en-GB"/>
        </w:rPr>
        <w:t xml:space="preserve">Usage </w:t>
      </w:r>
      <w:r w:rsidRPr="009E0989">
        <w:rPr>
          <w:sz w:val="26"/>
          <w:szCs w:val="26"/>
          <w:lang w:val="en-GB"/>
        </w:rPr>
        <w:t>Instructions</w:t>
      </w:r>
      <w:bookmarkEnd w:id="12"/>
    </w:p>
    <w:p w14:paraId="4D7CD8E6" w14:textId="77777777" w:rsidR="00C87DAB" w:rsidRPr="009E0989" w:rsidRDefault="00C87DAB" w:rsidP="00C87DAB">
      <w:pPr>
        <w:autoSpaceDE w:val="0"/>
        <w:autoSpaceDN w:val="0"/>
        <w:adjustRightInd w:val="0"/>
        <w:rPr>
          <w:rFonts w:ascii="Arial" w:hAnsi="Arial" w:cs="Arial"/>
          <w:b/>
          <w:bCs/>
          <w:lang w:val="en-GB"/>
        </w:rPr>
      </w:pPr>
    </w:p>
    <w:p w14:paraId="4999BC6E" w14:textId="77777777" w:rsidR="003E5EF8" w:rsidRPr="009E0989" w:rsidRDefault="00C87DAB" w:rsidP="00270FE8">
      <w:pPr>
        <w:pStyle w:val="NormaleWeb"/>
        <w:spacing w:before="0" w:beforeAutospacing="0" w:after="0" w:afterAutospacing="0"/>
        <w:jc w:val="both"/>
        <w:rPr>
          <w:lang w:val="en-GB"/>
        </w:rPr>
      </w:pPr>
      <w:r w:rsidRPr="009E0989">
        <w:rPr>
          <w:lang w:val="en-GB"/>
        </w:rPr>
        <w:t xml:space="preserve">Once installed and configured, the mEDRA web service client is ready to be used. </w:t>
      </w:r>
    </w:p>
    <w:p w14:paraId="29DEAFBD" w14:textId="77777777" w:rsidR="003E5EF8" w:rsidRPr="009E0989" w:rsidRDefault="003E5EF8" w:rsidP="00270FE8">
      <w:pPr>
        <w:pStyle w:val="NormaleWeb"/>
        <w:spacing w:before="0" w:beforeAutospacing="0" w:after="0" w:afterAutospacing="0"/>
        <w:jc w:val="both"/>
        <w:rPr>
          <w:lang w:val="en-GB"/>
        </w:rPr>
      </w:pPr>
      <w:r w:rsidRPr="009E0989">
        <w:rPr>
          <w:lang w:val="en-GB"/>
        </w:rPr>
        <w:t>The command syntax is</w:t>
      </w:r>
    </w:p>
    <w:p w14:paraId="5F08AF17" w14:textId="77777777" w:rsidR="003E5EF8" w:rsidRPr="009E0989" w:rsidRDefault="003E5EF8" w:rsidP="00270FE8">
      <w:pPr>
        <w:pStyle w:val="NormaleWeb"/>
        <w:spacing w:before="0" w:beforeAutospacing="0" w:after="0" w:afterAutospacing="0"/>
        <w:jc w:val="both"/>
        <w:rPr>
          <w:lang w:val="en-GB"/>
        </w:rPr>
      </w:pPr>
    </w:p>
    <w:p w14:paraId="6B31DF7E" w14:textId="77777777" w:rsidR="003E5EF8" w:rsidRPr="009E0989" w:rsidRDefault="003E5EF8" w:rsidP="003E5EF8">
      <w:pPr>
        <w:pStyle w:val="NormaleWeb"/>
        <w:spacing w:before="0" w:beforeAutospacing="0" w:after="0" w:afterAutospacing="0"/>
        <w:jc w:val="both"/>
        <w:rPr>
          <w:i/>
          <w:lang w:val="en-GB"/>
        </w:rPr>
      </w:pPr>
      <w:r w:rsidRPr="009E0989">
        <w:rPr>
          <w:i/>
          <w:lang w:val="en-GB"/>
        </w:rPr>
        <w:t xml:space="preserve">java -jar medraClient.jar </w:t>
      </w:r>
      <w:proofErr w:type="gramStart"/>
      <w:r w:rsidRPr="009E0989">
        <w:rPr>
          <w:i/>
          <w:lang w:val="en-GB"/>
        </w:rPr>
        <w:t>( (</w:t>
      </w:r>
      <w:proofErr w:type="gramEnd"/>
      <w:r w:rsidRPr="009E0989">
        <w:rPr>
          <w:i/>
          <w:lang w:val="en-GB"/>
        </w:rPr>
        <w:t>-u | -cu | -r | -</w:t>
      </w:r>
      <w:proofErr w:type="gramStart"/>
      <w:r w:rsidRPr="009E0989">
        <w:rPr>
          <w:i/>
          <w:lang w:val="en-GB"/>
        </w:rPr>
        <w:t>q )</w:t>
      </w:r>
      <w:proofErr w:type="gramEnd"/>
      <w:r w:rsidRPr="009E0989">
        <w:rPr>
          <w:i/>
          <w:lang w:val="en-GB"/>
        </w:rPr>
        <w:t xml:space="preserve"> &lt;file&gt; | -v &lt;</w:t>
      </w:r>
      <w:proofErr w:type="spellStart"/>
      <w:r w:rsidRPr="009E0989">
        <w:rPr>
          <w:i/>
          <w:lang w:val="en-GB"/>
        </w:rPr>
        <w:t>doi</w:t>
      </w:r>
      <w:proofErr w:type="spellEnd"/>
      <w:proofErr w:type="gramStart"/>
      <w:r w:rsidRPr="009E0989">
        <w:rPr>
          <w:i/>
          <w:lang w:val="en-GB"/>
        </w:rPr>
        <w:t>&gt; )</w:t>
      </w:r>
      <w:proofErr w:type="gramEnd"/>
      <w:r w:rsidRPr="009E0989">
        <w:rPr>
          <w:i/>
          <w:lang w:val="en-GB"/>
        </w:rPr>
        <w:t xml:space="preserve"> [-transform &lt;label&gt;] [-validate] [-</w:t>
      </w:r>
      <w:proofErr w:type="spellStart"/>
      <w:r w:rsidRPr="009E0989">
        <w:rPr>
          <w:i/>
          <w:lang w:val="en-GB"/>
        </w:rPr>
        <w:t>url</w:t>
      </w:r>
      <w:proofErr w:type="spellEnd"/>
      <w:r w:rsidRPr="009E0989">
        <w:rPr>
          <w:i/>
          <w:lang w:val="en-GB"/>
        </w:rPr>
        <w:t xml:space="preserve"> &lt;WS-URL&gt;] [-username &lt;name&gt; -password &lt;word&gt;] [-debug] [-</w:t>
      </w:r>
      <w:proofErr w:type="spellStart"/>
      <w:r w:rsidRPr="009E0989">
        <w:rPr>
          <w:i/>
          <w:lang w:val="en-GB"/>
        </w:rPr>
        <w:t>crossref</w:t>
      </w:r>
      <w:proofErr w:type="spellEnd"/>
      <w:r w:rsidRPr="009E0989">
        <w:rPr>
          <w:i/>
          <w:lang w:val="en-GB"/>
        </w:rPr>
        <w:t>] [-</w:t>
      </w:r>
      <w:proofErr w:type="spellStart"/>
      <w:r w:rsidRPr="009E0989">
        <w:rPr>
          <w:i/>
          <w:lang w:val="en-GB"/>
        </w:rPr>
        <w:t>amode</w:t>
      </w:r>
      <w:proofErr w:type="spellEnd"/>
      <w:r w:rsidRPr="009E0989">
        <w:rPr>
          <w:i/>
          <w:lang w:val="en-GB"/>
        </w:rPr>
        <w:t xml:space="preserve"> (01|02)] [-lang (</w:t>
      </w:r>
      <w:proofErr w:type="spellStart"/>
      <w:r w:rsidRPr="009E0989">
        <w:rPr>
          <w:i/>
          <w:lang w:val="en-GB"/>
        </w:rPr>
        <w:t>ita|ger|eng</w:t>
      </w:r>
      <w:proofErr w:type="spellEnd"/>
      <w:r w:rsidRPr="009E0989">
        <w:rPr>
          <w:i/>
          <w:lang w:val="en-GB"/>
        </w:rPr>
        <w:t>)]</w:t>
      </w:r>
    </w:p>
    <w:p w14:paraId="7357D251" w14:textId="77777777" w:rsidR="003E5EF8" w:rsidRPr="009E0989" w:rsidRDefault="003E5EF8" w:rsidP="00270FE8">
      <w:pPr>
        <w:pStyle w:val="NormaleWeb"/>
        <w:spacing w:before="0" w:beforeAutospacing="0" w:after="0" w:afterAutospacing="0"/>
        <w:jc w:val="both"/>
        <w:rPr>
          <w:lang w:val="en-GB"/>
        </w:rPr>
      </w:pPr>
    </w:p>
    <w:p w14:paraId="0B2C5CD9" w14:textId="77777777" w:rsidR="003E5EF8" w:rsidRPr="009E0989" w:rsidRDefault="003E5EF8" w:rsidP="00270FE8">
      <w:pPr>
        <w:pStyle w:val="NormaleWeb"/>
        <w:spacing w:before="0" w:beforeAutospacing="0" w:after="0" w:afterAutospacing="0"/>
        <w:jc w:val="both"/>
        <w:rPr>
          <w:lang w:val="en-GB"/>
        </w:rPr>
      </w:pPr>
      <w:r w:rsidRPr="009E0989">
        <w:rPr>
          <w:lang w:val="en-GB"/>
        </w:rPr>
        <w:lastRenderedPageBreak/>
        <w:t>You can display it by running the command</w:t>
      </w:r>
    </w:p>
    <w:p w14:paraId="3FF2A834" w14:textId="77777777" w:rsidR="00C87DAB" w:rsidRPr="009E0989" w:rsidRDefault="00C87DAB" w:rsidP="00270FE8">
      <w:pPr>
        <w:pStyle w:val="NormaleWeb"/>
        <w:spacing w:before="0" w:beforeAutospacing="0" w:after="0" w:afterAutospacing="0"/>
        <w:jc w:val="both"/>
        <w:rPr>
          <w:i/>
          <w:lang w:val="en-GB"/>
        </w:rPr>
      </w:pPr>
      <w:r w:rsidRPr="009E0989">
        <w:rPr>
          <w:i/>
          <w:lang w:val="en-GB"/>
        </w:rPr>
        <w:t>java -jar medraClient.jar</w:t>
      </w:r>
    </w:p>
    <w:p w14:paraId="5B2BB5A5" w14:textId="77777777" w:rsidR="003E5EF8" w:rsidRDefault="003E5EF8" w:rsidP="00270FE8">
      <w:pPr>
        <w:pStyle w:val="NormaleWeb"/>
        <w:spacing w:before="0" w:beforeAutospacing="0" w:after="0" w:afterAutospacing="0"/>
        <w:jc w:val="both"/>
        <w:rPr>
          <w:i/>
          <w:lang w:val="en-GB"/>
        </w:rPr>
      </w:pPr>
    </w:p>
    <w:p w14:paraId="36E46437" w14:textId="77777777" w:rsidR="005130B0" w:rsidRDefault="005130B0" w:rsidP="00270FE8">
      <w:pPr>
        <w:pStyle w:val="NormaleWeb"/>
        <w:spacing w:before="0" w:beforeAutospacing="0" w:after="0" w:afterAutospacing="0"/>
        <w:jc w:val="both"/>
        <w:rPr>
          <w:i/>
          <w:lang w:val="en-GB"/>
        </w:rPr>
      </w:pPr>
    </w:p>
    <w:p w14:paraId="72E573AF" w14:textId="77777777" w:rsidR="005130B0" w:rsidRDefault="005130B0" w:rsidP="00270FE8">
      <w:pPr>
        <w:pStyle w:val="NormaleWeb"/>
        <w:spacing w:before="0" w:beforeAutospacing="0" w:after="0" w:afterAutospacing="0"/>
        <w:jc w:val="both"/>
        <w:rPr>
          <w:i/>
          <w:lang w:val="en-GB"/>
        </w:rPr>
      </w:pPr>
    </w:p>
    <w:p w14:paraId="6793FB61" w14:textId="77777777" w:rsidR="005130B0" w:rsidRPr="009E0989" w:rsidRDefault="005130B0" w:rsidP="00270FE8">
      <w:pPr>
        <w:pStyle w:val="NormaleWeb"/>
        <w:spacing w:before="0" w:beforeAutospacing="0" w:after="0" w:afterAutospacing="0"/>
        <w:jc w:val="both"/>
        <w:rPr>
          <w:i/>
          <w:lang w:val="en-GB"/>
        </w:rPr>
      </w:pPr>
    </w:p>
    <w:p w14:paraId="331FAD5A" w14:textId="77777777" w:rsidR="003E5EF8" w:rsidRPr="009E0989" w:rsidRDefault="003E5EF8" w:rsidP="003E5EF8">
      <w:pPr>
        <w:pStyle w:val="NormaleWeb"/>
        <w:spacing w:before="0" w:beforeAutospacing="0" w:after="0" w:afterAutospacing="0"/>
        <w:jc w:val="both"/>
        <w:rPr>
          <w:lang w:val="en-GB"/>
        </w:rPr>
      </w:pPr>
      <w:r w:rsidRPr="009E0989">
        <w:rPr>
          <w:lang w:val="en-GB"/>
        </w:rPr>
        <w:t>The parameters</w:t>
      </w:r>
      <w:r w:rsidR="00EC2F2F" w:rsidRPr="009E0989">
        <w:rPr>
          <w:lang w:val="en-GB"/>
        </w:rPr>
        <w:t xml:space="preserve"> listed above</w:t>
      </w:r>
      <w:r w:rsidRPr="009E0989">
        <w:rPr>
          <w:lang w:val="en-GB"/>
        </w:rPr>
        <w:t xml:space="preserve"> can be divided into 2 categories: </w:t>
      </w:r>
    </w:p>
    <w:p w14:paraId="614A2BDC" w14:textId="77777777" w:rsidR="003E5EF8" w:rsidRPr="009E0989" w:rsidRDefault="003E5EF8" w:rsidP="003E5EF8">
      <w:pPr>
        <w:pStyle w:val="NormaleWeb"/>
        <w:spacing w:before="0" w:beforeAutospacing="0" w:after="0" w:afterAutospacing="0"/>
        <w:jc w:val="both"/>
        <w:rPr>
          <w:i/>
          <w:lang w:val="en-GB"/>
        </w:rPr>
      </w:pPr>
      <w:r w:rsidRPr="009E0989">
        <w:rPr>
          <w:i/>
          <w:lang w:val="en-GB"/>
        </w:rPr>
        <w:t>1 – operation type:</w:t>
      </w:r>
    </w:p>
    <w:p w14:paraId="758192C7" w14:textId="77777777" w:rsidR="003E5EF8" w:rsidRPr="009E0989" w:rsidRDefault="003E5EF8" w:rsidP="003E5EF8">
      <w:pPr>
        <w:pStyle w:val="NormaleWeb"/>
        <w:spacing w:before="0" w:beforeAutospacing="0" w:after="0" w:afterAutospacing="0"/>
        <w:jc w:val="both"/>
        <w:rPr>
          <w:lang w:val="en-GB"/>
        </w:rPr>
      </w:pPr>
      <w:r w:rsidRPr="009E0989">
        <w:rPr>
          <w:b/>
          <w:lang w:val="en-GB"/>
        </w:rPr>
        <w:t>-u</w:t>
      </w:r>
      <w:r w:rsidRPr="009E0989">
        <w:rPr>
          <w:lang w:val="en-GB"/>
        </w:rPr>
        <w:t xml:space="preserve"> = asynchronous DOI deposit (upload)</w:t>
      </w:r>
      <w:r w:rsidR="00050834" w:rsidRPr="009E0989">
        <w:rPr>
          <w:lang w:val="en-GB"/>
        </w:rPr>
        <w:t xml:space="preserve">. This command </w:t>
      </w:r>
      <w:r w:rsidR="00FB7F97" w:rsidRPr="009E0989">
        <w:rPr>
          <w:lang w:val="en-GB"/>
        </w:rPr>
        <w:t>launches the DOI metadata transfer to</w:t>
      </w:r>
      <w:r w:rsidR="00050834" w:rsidRPr="009E0989">
        <w:rPr>
          <w:lang w:val="en-GB"/>
        </w:rPr>
        <w:t xml:space="preserve"> the mEDRA DOI registration server</w:t>
      </w:r>
      <w:r w:rsidR="00FB7F97" w:rsidRPr="009E0989">
        <w:rPr>
          <w:lang w:val="en-GB"/>
        </w:rPr>
        <w:t>,</w:t>
      </w:r>
      <w:r w:rsidR="00050834" w:rsidRPr="009E0989">
        <w:rPr>
          <w:lang w:val="en-GB"/>
        </w:rPr>
        <w:t xml:space="preserve"> trigger</w:t>
      </w:r>
      <w:r w:rsidR="00FB7F97" w:rsidRPr="009E0989">
        <w:rPr>
          <w:lang w:val="en-GB"/>
        </w:rPr>
        <w:t>ing</w:t>
      </w:r>
      <w:r w:rsidR="00050834" w:rsidRPr="009E0989">
        <w:rPr>
          <w:lang w:val="en-GB"/>
        </w:rPr>
        <w:t xml:space="preserve"> a DOI registration </w:t>
      </w:r>
      <w:r w:rsidR="00FB7F97" w:rsidRPr="009E0989">
        <w:rPr>
          <w:lang w:val="en-GB"/>
        </w:rPr>
        <w:t xml:space="preserve">in an </w:t>
      </w:r>
      <w:r w:rsidR="00050834" w:rsidRPr="009E0989">
        <w:rPr>
          <w:lang w:val="en-GB"/>
        </w:rPr>
        <w:t xml:space="preserve">asynchronous </w:t>
      </w:r>
      <w:r w:rsidR="00FB7F97" w:rsidRPr="009E0989">
        <w:rPr>
          <w:lang w:val="en-GB"/>
        </w:rPr>
        <w:t>paradigm</w:t>
      </w:r>
      <w:r w:rsidR="00050834" w:rsidRPr="009E0989">
        <w:rPr>
          <w:lang w:val="en-GB"/>
        </w:rPr>
        <w:t xml:space="preserve">. The tool execution </w:t>
      </w:r>
      <w:r w:rsidR="00FB7F97" w:rsidRPr="009E0989">
        <w:rPr>
          <w:lang w:val="en-GB"/>
        </w:rPr>
        <w:t xml:space="preserve">ends </w:t>
      </w:r>
      <w:r w:rsidR="00050834" w:rsidRPr="009E0989">
        <w:rPr>
          <w:lang w:val="en-GB"/>
        </w:rPr>
        <w:t xml:space="preserve">when the metadata transfer operation has terminated and returns a result </w:t>
      </w:r>
      <w:r w:rsidR="00FB7F97" w:rsidRPr="009E0989">
        <w:rPr>
          <w:lang w:val="en-GB"/>
        </w:rPr>
        <w:t xml:space="preserve">with </w:t>
      </w:r>
      <w:r w:rsidR="00050834" w:rsidRPr="009E0989">
        <w:rPr>
          <w:lang w:val="en-GB"/>
        </w:rPr>
        <w:t xml:space="preserve">a termination status code </w:t>
      </w:r>
      <w:r w:rsidR="00FB7F97" w:rsidRPr="009E0989">
        <w:rPr>
          <w:lang w:val="en-GB"/>
        </w:rPr>
        <w:t>d</w:t>
      </w:r>
      <w:r w:rsidR="00050834" w:rsidRPr="009E0989">
        <w:rPr>
          <w:lang w:val="en-GB"/>
        </w:rPr>
        <w:t>epend</w:t>
      </w:r>
      <w:r w:rsidR="00FB7F97" w:rsidRPr="009E0989">
        <w:rPr>
          <w:lang w:val="en-GB"/>
        </w:rPr>
        <w:t>ing</w:t>
      </w:r>
      <w:r w:rsidR="00050834" w:rsidRPr="009E0989">
        <w:rPr>
          <w:lang w:val="en-GB"/>
        </w:rPr>
        <w:t xml:space="preserve"> on the outcome of the data transfer process. The outcome of the registration process will be notified by email or </w:t>
      </w:r>
      <w:proofErr w:type="spellStart"/>
      <w:r w:rsidR="00050834" w:rsidRPr="009E0989">
        <w:rPr>
          <w:lang w:val="en-GB"/>
        </w:rPr>
        <w:t>HTTPCallback</w:t>
      </w:r>
      <w:proofErr w:type="spellEnd"/>
      <w:r w:rsidR="00050834" w:rsidRPr="009E0989">
        <w:rPr>
          <w:lang w:val="en-GB"/>
        </w:rPr>
        <w:t xml:space="preserve">, as the registration process will be terminated. </w:t>
      </w:r>
      <w:r w:rsidR="0031613F" w:rsidRPr="009E0989">
        <w:rPr>
          <w:lang w:val="en-GB"/>
        </w:rPr>
        <w:t>This operation type</w:t>
      </w:r>
      <w:r w:rsidR="00050834" w:rsidRPr="009E0989">
        <w:rPr>
          <w:lang w:val="en-GB"/>
        </w:rPr>
        <w:t xml:space="preserve"> has been designed to manage DOI registrations when batch of metadata records are submitted.</w:t>
      </w:r>
    </w:p>
    <w:p w14:paraId="06E8BFCD" w14:textId="77777777" w:rsidR="003E5EF8" w:rsidRPr="009E0989" w:rsidRDefault="003E5EF8" w:rsidP="003E5EF8">
      <w:pPr>
        <w:pStyle w:val="NormaleWeb"/>
        <w:spacing w:before="0" w:beforeAutospacing="0" w:after="0" w:afterAutospacing="0"/>
        <w:jc w:val="both"/>
        <w:rPr>
          <w:lang w:val="en-GB"/>
        </w:rPr>
      </w:pPr>
      <w:r w:rsidRPr="00856702">
        <w:rPr>
          <w:b/>
          <w:lang w:val="fr-FR"/>
        </w:rPr>
        <w:t>-</w:t>
      </w:r>
      <w:proofErr w:type="spellStart"/>
      <w:r w:rsidRPr="00856702">
        <w:rPr>
          <w:b/>
          <w:lang w:val="fr-FR"/>
        </w:rPr>
        <w:t>cu</w:t>
      </w:r>
      <w:proofErr w:type="spellEnd"/>
      <w:r w:rsidRPr="00856702">
        <w:rPr>
          <w:lang w:val="fr-FR"/>
        </w:rPr>
        <w:t xml:space="preserve"> = </w:t>
      </w:r>
      <w:proofErr w:type="spellStart"/>
      <w:r w:rsidRPr="00856702">
        <w:rPr>
          <w:lang w:val="fr-FR"/>
        </w:rPr>
        <w:t>asynchronous</w:t>
      </w:r>
      <w:proofErr w:type="spellEnd"/>
      <w:r w:rsidRPr="00856702">
        <w:rPr>
          <w:lang w:val="fr-FR"/>
        </w:rPr>
        <w:t xml:space="preserve"> </w:t>
      </w:r>
      <w:proofErr w:type="spellStart"/>
      <w:r w:rsidRPr="00856702">
        <w:rPr>
          <w:lang w:val="fr-FR"/>
        </w:rPr>
        <w:t>DOICitations</w:t>
      </w:r>
      <w:proofErr w:type="spellEnd"/>
      <w:r w:rsidRPr="00856702">
        <w:rPr>
          <w:lang w:val="fr-FR"/>
        </w:rPr>
        <w:t xml:space="preserve"> </w:t>
      </w:r>
      <w:proofErr w:type="spellStart"/>
      <w:r w:rsidRPr="00856702">
        <w:rPr>
          <w:lang w:val="fr-FR"/>
        </w:rPr>
        <w:t>deposit</w:t>
      </w:r>
      <w:proofErr w:type="spellEnd"/>
      <w:r w:rsidRPr="00856702">
        <w:rPr>
          <w:lang w:val="fr-FR"/>
        </w:rPr>
        <w:t xml:space="preserve"> (</w:t>
      </w:r>
      <w:proofErr w:type="spellStart"/>
      <w:r w:rsidRPr="00856702">
        <w:rPr>
          <w:lang w:val="fr-FR"/>
        </w:rPr>
        <w:t>upload</w:t>
      </w:r>
      <w:proofErr w:type="spellEnd"/>
      <w:r w:rsidRPr="00856702">
        <w:rPr>
          <w:lang w:val="fr-FR"/>
        </w:rPr>
        <w:t>)</w:t>
      </w:r>
      <w:r w:rsidR="00050834" w:rsidRPr="00856702">
        <w:rPr>
          <w:lang w:val="fr-FR"/>
        </w:rPr>
        <w:t xml:space="preserve">. </w:t>
      </w:r>
      <w:r w:rsidR="00050834" w:rsidRPr="009E0989">
        <w:rPr>
          <w:lang w:val="en-GB"/>
        </w:rPr>
        <w:t xml:space="preserve">This command </w:t>
      </w:r>
      <w:r w:rsidR="00FB7F97" w:rsidRPr="009E0989">
        <w:rPr>
          <w:lang w:val="en-GB"/>
        </w:rPr>
        <w:t xml:space="preserve">launches </w:t>
      </w:r>
      <w:r w:rsidR="00050834" w:rsidRPr="009E0989">
        <w:rPr>
          <w:lang w:val="en-GB"/>
        </w:rPr>
        <w:t xml:space="preserve">the citations metadata </w:t>
      </w:r>
      <w:r w:rsidR="00FB7F97" w:rsidRPr="009E0989">
        <w:rPr>
          <w:lang w:val="en-GB"/>
        </w:rPr>
        <w:t xml:space="preserve">transfer </w:t>
      </w:r>
      <w:r w:rsidR="00050834" w:rsidRPr="009E0989">
        <w:rPr>
          <w:lang w:val="en-GB"/>
        </w:rPr>
        <w:t>to the mEDRA DOI registration server</w:t>
      </w:r>
      <w:r w:rsidR="00FB7F97" w:rsidRPr="009E0989">
        <w:rPr>
          <w:lang w:val="en-GB"/>
        </w:rPr>
        <w:t>,</w:t>
      </w:r>
      <w:r w:rsidR="00050834" w:rsidRPr="009E0989">
        <w:rPr>
          <w:lang w:val="en-GB"/>
        </w:rPr>
        <w:t xml:space="preserve"> trigger</w:t>
      </w:r>
      <w:r w:rsidR="00FB7F97" w:rsidRPr="009E0989">
        <w:rPr>
          <w:lang w:val="en-GB"/>
        </w:rPr>
        <w:t>ing</w:t>
      </w:r>
      <w:r w:rsidR="00050834" w:rsidRPr="009E0989">
        <w:rPr>
          <w:lang w:val="en-GB"/>
        </w:rPr>
        <w:t xml:space="preserve"> a </w:t>
      </w:r>
      <w:proofErr w:type="spellStart"/>
      <w:r w:rsidR="00050834" w:rsidRPr="009E0989">
        <w:rPr>
          <w:lang w:val="en-GB"/>
        </w:rPr>
        <w:t>DOICitations</w:t>
      </w:r>
      <w:proofErr w:type="spellEnd"/>
      <w:r w:rsidR="00050834" w:rsidRPr="009E0989">
        <w:rPr>
          <w:lang w:val="en-GB"/>
        </w:rPr>
        <w:t xml:space="preserve"> registration </w:t>
      </w:r>
      <w:r w:rsidR="00FB7F97" w:rsidRPr="009E0989">
        <w:rPr>
          <w:lang w:val="en-GB"/>
        </w:rPr>
        <w:t xml:space="preserve">in </w:t>
      </w:r>
      <w:r w:rsidR="00050834" w:rsidRPr="009E0989">
        <w:rPr>
          <w:lang w:val="en-GB"/>
        </w:rPr>
        <w:t xml:space="preserve">asynchronous </w:t>
      </w:r>
      <w:r w:rsidR="00FB7F97" w:rsidRPr="009E0989">
        <w:rPr>
          <w:lang w:val="en-GB"/>
        </w:rPr>
        <w:t>paradigm</w:t>
      </w:r>
      <w:r w:rsidR="00050834" w:rsidRPr="009E0989">
        <w:rPr>
          <w:lang w:val="en-GB"/>
        </w:rPr>
        <w:t xml:space="preserve">. The tool execution </w:t>
      </w:r>
      <w:r w:rsidR="00FB7F97" w:rsidRPr="009E0989">
        <w:rPr>
          <w:lang w:val="en-GB"/>
        </w:rPr>
        <w:t xml:space="preserve">ends </w:t>
      </w:r>
      <w:r w:rsidR="00050834" w:rsidRPr="009E0989">
        <w:rPr>
          <w:lang w:val="en-GB"/>
        </w:rPr>
        <w:t xml:space="preserve">when the citations metadata transfer operation has terminated and returns a result </w:t>
      </w:r>
      <w:r w:rsidR="00FB7F97" w:rsidRPr="009E0989">
        <w:rPr>
          <w:lang w:val="en-GB"/>
        </w:rPr>
        <w:t>with</w:t>
      </w:r>
      <w:r w:rsidR="00050834" w:rsidRPr="009E0989">
        <w:rPr>
          <w:lang w:val="en-GB"/>
        </w:rPr>
        <w:t xml:space="preserve"> a termination status code depend</w:t>
      </w:r>
      <w:r w:rsidR="0031613F" w:rsidRPr="009E0989">
        <w:rPr>
          <w:lang w:val="en-GB"/>
        </w:rPr>
        <w:t>ing</w:t>
      </w:r>
      <w:r w:rsidR="00050834" w:rsidRPr="009E0989">
        <w:rPr>
          <w:lang w:val="en-GB"/>
        </w:rPr>
        <w:t xml:space="preserve"> on the outcome of the data transfer process. The outcome of the citations deposit process will be notified by email or </w:t>
      </w:r>
      <w:proofErr w:type="spellStart"/>
      <w:r w:rsidR="00050834" w:rsidRPr="009E0989">
        <w:rPr>
          <w:lang w:val="en-GB"/>
        </w:rPr>
        <w:t>HTTPCallback</w:t>
      </w:r>
      <w:proofErr w:type="spellEnd"/>
      <w:r w:rsidR="00050834" w:rsidRPr="009E0989">
        <w:rPr>
          <w:lang w:val="en-GB"/>
        </w:rPr>
        <w:t xml:space="preserve">, as the citations deposit process will be terminated. </w:t>
      </w:r>
      <w:r w:rsidR="0031613F" w:rsidRPr="009E0989">
        <w:rPr>
          <w:lang w:val="en-GB"/>
        </w:rPr>
        <w:t xml:space="preserve">This operation type </w:t>
      </w:r>
      <w:r w:rsidR="00050834" w:rsidRPr="009E0989">
        <w:rPr>
          <w:lang w:val="en-GB"/>
        </w:rPr>
        <w:t>has been designed to manage DOI citations deposit when batch of citations metadata records are submitted.</w:t>
      </w:r>
    </w:p>
    <w:p w14:paraId="2A12D758" w14:textId="77777777" w:rsidR="003E5EF8" w:rsidRPr="009E0989" w:rsidRDefault="003E5EF8" w:rsidP="003E5EF8">
      <w:pPr>
        <w:pStyle w:val="NormaleWeb"/>
        <w:spacing w:before="0" w:beforeAutospacing="0" w:after="0" w:afterAutospacing="0"/>
        <w:jc w:val="both"/>
        <w:rPr>
          <w:lang w:val="en-GB"/>
        </w:rPr>
      </w:pPr>
      <w:r w:rsidRPr="009E0989">
        <w:rPr>
          <w:b/>
          <w:lang w:val="en-GB"/>
        </w:rPr>
        <w:t>-r</w:t>
      </w:r>
      <w:r w:rsidRPr="009E0989">
        <w:rPr>
          <w:lang w:val="en-GB"/>
        </w:rPr>
        <w:t xml:space="preserve"> = synchronous DOI deposit</w:t>
      </w:r>
      <w:r w:rsidR="00050834" w:rsidRPr="009E0989">
        <w:rPr>
          <w:lang w:val="en-GB"/>
        </w:rPr>
        <w:t xml:space="preserve">. This command </w:t>
      </w:r>
      <w:r w:rsidR="0031613F" w:rsidRPr="009E0989">
        <w:rPr>
          <w:lang w:val="en-GB"/>
        </w:rPr>
        <w:t xml:space="preserve">launches </w:t>
      </w:r>
      <w:r w:rsidR="00050834" w:rsidRPr="009E0989">
        <w:rPr>
          <w:lang w:val="en-GB"/>
        </w:rPr>
        <w:t>the</w:t>
      </w:r>
      <w:r w:rsidR="0031613F" w:rsidRPr="009E0989">
        <w:rPr>
          <w:lang w:val="en-GB"/>
        </w:rPr>
        <w:t xml:space="preserve"> DOI</w:t>
      </w:r>
      <w:r w:rsidR="00050834" w:rsidRPr="009E0989">
        <w:rPr>
          <w:lang w:val="en-GB"/>
        </w:rPr>
        <w:t xml:space="preserve"> metadata</w:t>
      </w:r>
      <w:r w:rsidR="0031613F" w:rsidRPr="009E0989">
        <w:rPr>
          <w:lang w:val="en-GB"/>
        </w:rPr>
        <w:t xml:space="preserve"> transfer</w:t>
      </w:r>
      <w:r w:rsidR="00050834" w:rsidRPr="009E0989">
        <w:rPr>
          <w:lang w:val="en-GB"/>
        </w:rPr>
        <w:t xml:space="preserve"> to the mEDRA DOI registration server</w:t>
      </w:r>
      <w:r w:rsidR="0031613F" w:rsidRPr="009E0989">
        <w:rPr>
          <w:lang w:val="en-GB"/>
        </w:rPr>
        <w:t xml:space="preserve">, </w:t>
      </w:r>
      <w:r w:rsidR="00050834" w:rsidRPr="009E0989">
        <w:rPr>
          <w:lang w:val="en-GB"/>
        </w:rPr>
        <w:t>trigger</w:t>
      </w:r>
      <w:r w:rsidR="0031613F" w:rsidRPr="009E0989">
        <w:rPr>
          <w:lang w:val="en-GB"/>
        </w:rPr>
        <w:t>ing</w:t>
      </w:r>
      <w:r w:rsidR="00050834" w:rsidRPr="009E0989">
        <w:rPr>
          <w:lang w:val="en-GB"/>
        </w:rPr>
        <w:t xml:space="preserve"> a DOI registration </w:t>
      </w:r>
      <w:r w:rsidR="0031613F" w:rsidRPr="009E0989">
        <w:rPr>
          <w:lang w:val="en-GB"/>
        </w:rPr>
        <w:t xml:space="preserve">in a </w:t>
      </w:r>
      <w:r w:rsidR="00050834" w:rsidRPr="009E0989">
        <w:rPr>
          <w:lang w:val="en-GB"/>
        </w:rPr>
        <w:t xml:space="preserve">synchronous </w:t>
      </w:r>
      <w:r w:rsidR="0031613F" w:rsidRPr="009E0989">
        <w:rPr>
          <w:lang w:val="en-GB"/>
        </w:rPr>
        <w:t>paradigm</w:t>
      </w:r>
      <w:r w:rsidR="00050834" w:rsidRPr="009E0989">
        <w:rPr>
          <w:lang w:val="en-GB"/>
        </w:rPr>
        <w:t xml:space="preserve">. The tool execution </w:t>
      </w:r>
      <w:r w:rsidR="0031613F" w:rsidRPr="009E0989">
        <w:rPr>
          <w:lang w:val="en-GB"/>
        </w:rPr>
        <w:t xml:space="preserve">ends </w:t>
      </w:r>
      <w:r w:rsidR="00050834" w:rsidRPr="009E0989">
        <w:rPr>
          <w:lang w:val="en-GB"/>
        </w:rPr>
        <w:t>when the registration operation has terminated and returns a result</w:t>
      </w:r>
      <w:r w:rsidR="0031613F" w:rsidRPr="009E0989">
        <w:rPr>
          <w:lang w:val="en-GB"/>
        </w:rPr>
        <w:t xml:space="preserve"> with</w:t>
      </w:r>
      <w:r w:rsidR="00050834" w:rsidRPr="009E0989">
        <w:rPr>
          <w:lang w:val="en-GB"/>
        </w:rPr>
        <w:t xml:space="preserve"> a termination status code depend</w:t>
      </w:r>
      <w:r w:rsidR="0031613F" w:rsidRPr="009E0989">
        <w:rPr>
          <w:lang w:val="en-GB"/>
        </w:rPr>
        <w:t>ing</w:t>
      </w:r>
      <w:r w:rsidR="00050834" w:rsidRPr="009E0989">
        <w:rPr>
          <w:lang w:val="en-GB"/>
        </w:rPr>
        <w:t xml:space="preserve"> on the outcome of the registration process. </w:t>
      </w:r>
      <w:r w:rsidR="0031613F" w:rsidRPr="009E0989">
        <w:rPr>
          <w:lang w:val="en-GB"/>
        </w:rPr>
        <w:t xml:space="preserve">This operation type </w:t>
      </w:r>
      <w:r w:rsidR="00050834" w:rsidRPr="009E0989">
        <w:rPr>
          <w:lang w:val="en-GB"/>
        </w:rPr>
        <w:t>has been designed to manage DOI registrations of single metadata records.</w:t>
      </w:r>
    </w:p>
    <w:p w14:paraId="2FDC0377" w14:textId="77777777" w:rsidR="00050834" w:rsidRPr="009E0989" w:rsidRDefault="003E5EF8" w:rsidP="00050834">
      <w:pPr>
        <w:pStyle w:val="NormaleWeb"/>
        <w:spacing w:before="0" w:beforeAutospacing="0" w:after="0" w:afterAutospacing="0"/>
        <w:jc w:val="both"/>
        <w:rPr>
          <w:lang w:val="en-GB"/>
        </w:rPr>
      </w:pPr>
      <w:r w:rsidRPr="009E0989">
        <w:rPr>
          <w:b/>
          <w:lang w:val="en-GB"/>
        </w:rPr>
        <w:t>-q</w:t>
      </w:r>
      <w:r w:rsidRPr="009E0989">
        <w:rPr>
          <w:lang w:val="en-GB"/>
        </w:rPr>
        <w:t xml:space="preserve"> = asynchrono</w:t>
      </w:r>
      <w:r w:rsidR="00050834" w:rsidRPr="009E0989">
        <w:rPr>
          <w:lang w:val="en-GB"/>
        </w:rPr>
        <w:t xml:space="preserve">us query submission to </w:t>
      </w:r>
      <w:proofErr w:type="spellStart"/>
      <w:r w:rsidR="00050834" w:rsidRPr="009E0989">
        <w:rPr>
          <w:lang w:val="en-GB"/>
        </w:rPr>
        <w:t>Crossref</w:t>
      </w:r>
      <w:proofErr w:type="spellEnd"/>
      <w:r w:rsidR="00050834" w:rsidRPr="009E0989">
        <w:rPr>
          <w:lang w:val="en-GB"/>
        </w:rPr>
        <w:t>. This command</w:t>
      </w:r>
      <w:r w:rsidR="0031613F" w:rsidRPr="009E0989">
        <w:rPr>
          <w:lang w:val="en-GB"/>
        </w:rPr>
        <w:t xml:space="preserve"> launches a</w:t>
      </w:r>
      <w:r w:rsidR="00050834" w:rsidRPr="009E0989">
        <w:rPr>
          <w:lang w:val="en-GB"/>
        </w:rPr>
        <w:t xml:space="preserve"> query</w:t>
      </w:r>
      <w:r w:rsidR="0031613F" w:rsidRPr="009E0989">
        <w:rPr>
          <w:lang w:val="en-GB"/>
        </w:rPr>
        <w:t xml:space="preserve"> transfer</w:t>
      </w:r>
      <w:r w:rsidR="00050834" w:rsidRPr="009E0989">
        <w:rPr>
          <w:lang w:val="en-GB"/>
        </w:rPr>
        <w:t xml:space="preserve"> to the mEDRA query service trigger</w:t>
      </w:r>
      <w:r w:rsidR="0031613F" w:rsidRPr="009E0989">
        <w:rPr>
          <w:lang w:val="en-GB"/>
        </w:rPr>
        <w:t>ing</w:t>
      </w:r>
      <w:r w:rsidR="00050834" w:rsidRPr="009E0989">
        <w:rPr>
          <w:lang w:val="en-GB"/>
        </w:rPr>
        <w:t xml:space="preserve"> a Query Request towards the </w:t>
      </w:r>
      <w:proofErr w:type="spellStart"/>
      <w:r w:rsidR="00050834" w:rsidRPr="009E0989">
        <w:rPr>
          <w:lang w:val="en-GB"/>
        </w:rPr>
        <w:t>Crossref</w:t>
      </w:r>
      <w:proofErr w:type="spellEnd"/>
      <w:r w:rsidR="00050834" w:rsidRPr="009E0989">
        <w:rPr>
          <w:lang w:val="en-GB"/>
        </w:rPr>
        <w:t xml:space="preserve"> system</w:t>
      </w:r>
      <w:r w:rsidR="0031613F" w:rsidRPr="009E0989">
        <w:rPr>
          <w:lang w:val="en-GB"/>
        </w:rPr>
        <w:t xml:space="preserve"> in an</w:t>
      </w:r>
      <w:r w:rsidR="00050834" w:rsidRPr="009E0989">
        <w:rPr>
          <w:lang w:val="en-GB"/>
        </w:rPr>
        <w:t xml:space="preserve"> asynchronous </w:t>
      </w:r>
      <w:r w:rsidR="0031613F" w:rsidRPr="009E0989">
        <w:rPr>
          <w:lang w:val="en-GB"/>
        </w:rPr>
        <w:t>paradigm</w:t>
      </w:r>
      <w:r w:rsidR="00050834" w:rsidRPr="009E0989">
        <w:rPr>
          <w:lang w:val="en-GB"/>
        </w:rPr>
        <w:t xml:space="preserve">. The tool execution </w:t>
      </w:r>
      <w:r w:rsidR="0031613F" w:rsidRPr="009E0989">
        <w:rPr>
          <w:lang w:val="en-GB"/>
        </w:rPr>
        <w:t xml:space="preserve">ends </w:t>
      </w:r>
      <w:r w:rsidR="00050834" w:rsidRPr="009E0989">
        <w:rPr>
          <w:lang w:val="en-GB"/>
        </w:rPr>
        <w:t>when the query metadata transfer operation</w:t>
      </w:r>
      <w:r w:rsidR="0086365F" w:rsidRPr="009E0989">
        <w:rPr>
          <w:lang w:val="en-GB"/>
        </w:rPr>
        <w:t xml:space="preserve"> towards </w:t>
      </w:r>
      <w:proofErr w:type="spellStart"/>
      <w:r w:rsidR="0086365F" w:rsidRPr="009E0989">
        <w:rPr>
          <w:lang w:val="en-GB"/>
        </w:rPr>
        <w:t>Crossref</w:t>
      </w:r>
      <w:proofErr w:type="spellEnd"/>
      <w:r w:rsidR="00050834" w:rsidRPr="009E0989">
        <w:rPr>
          <w:lang w:val="en-GB"/>
        </w:rPr>
        <w:t xml:space="preserve"> has terminated and returns a result </w:t>
      </w:r>
      <w:r w:rsidR="0031613F" w:rsidRPr="009E0989">
        <w:rPr>
          <w:lang w:val="en-GB"/>
        </w:rPr>
        <w:t xml:space="preserve">with </w:t>
      </w:r>
      <w:r w:rsidR="00050834" w:rsidRPr="009E0989">
        <w:rPr>
          <w:lang w:val="en-GB"/>
        </w:rPr>
        <w:t>a termination status code</w:t>
      </w:r>
      <w:r w:rsidR="0031613F" w:rsidRPr="009E0989">
        <w:rPr>
          <w:lang w:val="en-GB"/>
        </w:rPr>
        <w:t xml:space="preserve"> depending </w:t>
      </w:r>
      <w:r w:rsidR="00050834" w:rsidRPr="009E0989">
        <w:rPr>
          <w:lang w:val="en-GB"/>
        </w:rPr>
        <w:t xml:space="preserve">on the outcome of the data transfer process. The outcome of the query process will be notified by email or </w:t>
      </w:r>
      <w:proofErr w:type="spellStart"/>
      <w:r w:rsidR="00050834" w:rsidRPr="009E0989">
        <w:rPr>
          <w:lang w:val="en-GB"/>
        </w:rPr>
        <w:t>HTTPCallback</w:t>
      </w:r>
      <w:proofErr w:type="spellEnd"/>
      <w:r w:rsidR="00050834" w:rsidRPr="009E0989">
        <w:rPr>
          <w:lang w:val="en-GB"/>
        </w:rPr>
        <w:t xml:space="preserve">, as </w:t>
      </w:r>
      <w:r w:rsidR="0086365F" w:rsidRPr="009E0989">
        <w:rPr>
          <w:lang w:val="en-GB"/>
        </w:rPr>
        <w:t xml:space="preserve">soon as </w:t>
      </w:r>
      <w:proofErr w:type="spellStart"/>
      <w:r w:rsidR="0086365F" w:rsidRPr="009E0989">
        <w:rPr>
          <w:lang w:val="en-GB"/>
        </w:rPr>
        <w:t>Crossref</w:t>
      </w:r>
      <w:proofErr w:type="spellEnd"/>
      <w:r w:rsidR="0086365F" w:rsidRPr="009E0989">
        <w:rPr>
          <w:lang w:val="en-GB"/>
        </w:rPr>
        <w:t xml:space="preserve"> will send a response to the query</w:t>
      </w:r>
      <w:r w:rsidR="00050834" w:rsidRPr="009E0989">
        <w:rPr>
          <w:lang w:val="en-GB"/>
        </w:rPr>
        <w:t xml:space="preserve">. </w:t>
      </w:r>
    </w:p>
    <w:p w14:paraId="267DC46C" w14:textId="77777777" w:rsidR="003E5EF8" w:rsidRPr="009E0989" w:rsidRDefault="003E5EF8" w:rsidP="003E5EF8">
      <w:pPr>
        <w:pStyle w:val="NormaleWeb"/>
        <w:spacing w:before="0" w:beforeAutospacing="0" w:after="0" w:afterAutospacing="0"/>
        <w:jc w:val="both"/>
        <w:rPr>
          <w:lang w:val="en-GB"/>
        </w:rPr>
      </w:pPr>
      <w:r w:rsidRPr="009E0989">
        <w:rPr>
          <w:b/>
          <w:lang w:val="en-GB"/>
        </w:rPr>
        <w:t>-v</w:t>
      </w:r>
      <w:r w:rsidRPr="009E0989">
        <w:rPr>
          <w:lang w:val="en-GB"/>
        </w:rPr>
        <w:t xml:space="preserve"> = DOI record download</w:t>
      </w:r>
      <w:r w:rsidR="00050834" w:rsidRPr="009E0989">
        <w:rPr>
          <w:lang w:val="en-GB"/>
        </w:rPr>
        <w:t>. Given a DOI, this command retrieves from mEDRA metadata repository the last metadata record which has been submitted for that DOI.</w:t>
      </w:r>
    </w:p>
    <w:p w14:paraId="41E5350E" w14:textId="77777777" w:rsidR="00050834" w:rsidRPr="009E0989" w:rsidRDefault="00050834" w:rsidP="003E5EF8">
      <w:pPr>
        <w:pStyle w:val="NormaleWeb"/>
        <w:spacing w:before="0" w:beforeAutospacing="0" w:after="0" w:afterAutospacing="0"/>
        <w:jc w:val="both"/>
        <w:rPr>
          <w:lang w:val="en-GB"/>
        </w:rPr>
      </w:pPr>
    </w:p>
    <w:p w14:paraId="1131416A" w14:textId="77777777" w:rsidR="003E5EF8" w:rsidRPr="009E0989" w:rsidRDefault="003E5EF8" w:rsidP="003E5EF8">
      <w:pPr>
        <w:pStyle w:val="NormaleWeb"/>
        <w:spacing w:before="0" w:beforeAutospacing="0" w:after="0" w:afterAutospacing="0"/>
        <w:jc w:val="both"/>
        <w:rPr>
          <w:i/>
          <w:lang w:val="en-GB"/>
        </w:rPr>
      </w:pPr>
      <w:r w:rsidRPr="009E0989">
        <w:rPr>
          <w:i/>
          <w:lang w:val="en-GB"/>
        </w:rPr>
        <w:t>2 – options:</w:t>
      </w:r>
    </w:p>
    <w:p w14:paraId="29A7457E" w14:textId="77777777" w:rsidR="003E5EF8" w:rsidRPr="009E0989" w:rsidRDefault="003E5EF8" w:rsidP="003E5EF8">
      <w:pPr>
        <w:pStyle w:val="NormaleWeb"/>
        <w:spacing w:before="0" w:beforeAutospacing="0" w:after="0" w:afterAutospacing="0"/>
        <w:jc w:val="both"/>
        <w:rPr>
          <w:lang w:val="en-GB"/>
        </w:rPr>
      </w:pPr>
      <w:r w:rsidRPr="009E0989">
        <w:rPr>
          <w:b/>
          <w:lang w:val="en-GB"/>
        </w:rPr>
        <w:t>-transform</w:t>
      </w:r>
      <w:r w:rsidRPr="009E0989">
        <w:rPr>
          <w:lang w:val="en-GB"/>
        </w:rPr>
        <w:t xml:space="preserve"> (optional) = type of transformation (</w:t>
      </w:r>
      <w:del w:id="13" w:author="Trotta, Giuseppe" w:date="2016-07-04T20:23:00Z">
        <w:r w:rsidRPr="009E0989" w:rsidDel="00902B9A">
          <w:rPr>
            <w:lang w:val="en-GB"/>
          </w:rPr>
          <w:delText>i.e. IOSPress</w:delText>
        </w:r>
      </w:del>
      <w:ins w:id="14" w:author="Trotta, Giuseppe" w:date="2016-07-04T20:23:00Z">
        <w:r w:rsidR="00902B9A">
          <w:rPr>
            <w:lang w:val="en-GB"/>
          </w:rPr>
          <w:t>e.g. JATS</w:t>
        </w:r>
      </w:ins>
      <w:r w:rsidRPr="009E0989">
        <w:rPr>
          <w:lang w:val="en-GB"/>
        </w:rPr>
        <w:t>)</w:t>
      </w:r>
    </w:p>
    <w:p w14:paraId="1121BF47" w14:textId="77777777" w:rsidR="003E5EF8" w:rsidRPr="009E0989" w:rsidRDefault="003E5EF8" w:rsidP="003E5EF8">
      <w:pPr>
        <w:pStyle w:val="NormaleWeb"/>
        <w:spacing w:before="0" w:beforeAutospacing="0" w:after="0" w:afterAutospacing="0"/>
        <w:jc w:val="both"/>
        <w:rPr>
          <w:lang w:val="en-GB"/>
        </w:rPr>
      </w:pPr>
      <w:r w:rsidRPr="009E0989">
        <w:rPr>
          <w:b/>
          <w:lang w:val="en-GB"/>
        </w:rPr>
        <w:t>-validate</w:t>
      </w:r>
      <w:r w:rsidRPr="009E0989">
        <w:rPr>
          <w:lang w:val="en-GB"/>
        </w:rPr>
        <w:t xml:space="preserve"> (optional) = if present, the web service client will validate the file before sending it to the server</w:t>
      </w:r>
    </w:p>
    <w:p w14:paraId="56B3CBBA" w14:textId="77777777" w:rsidR="003E5EF8" w:rsidRPr="009E0989" w:rsidRDefault="003E5EF8" w:rsidP="003E5EF8">
      <w:pPr>
        <w:pStyle w:val="NormaleWeb"/>
        <w:spacing w:before="0" w:beforeAutospacing="0" w:after="0" w:afterAutospacing="0"/>
        <w:jc w:val="both"/>
        <w:rPr>
          <w:lang w:val="en-GB"/>
        </w:rPr>
      </w:pPr>
      <w:r w:rsidRPr="009E0989">
        <w:rPr>
          <w:b/>
          <w:lang w:val="en-GB"/>
        </w:rPr>
        <w:t>-</w:t>
      </w:r>
      <w:proofErr w:type="spellStart"/>
      <w:r w:rsidRPr="009E0989">
        <w:rPr>
          <w:b/>
          <w:lang w:val="en-GB"/>
        </w:rPr>
        <w:t>url</w:t>
      </w:r>
      <w:proofErr w:type="spellEnd"/>
      <w:r w:rsidRPr="009E0989">
        <w:rPr>
          <w:lang w:val="en-GB"/>
        </w:rPr>
        <w:t xml:space="preserve"> (optional) = the web service URL</w:t>
      </w:r>
    </w:p>
    <w:p w14:paraId="4A9B7C9B" w14:textId="77777777" w:rsidR="003E5EF8" w:rsidRPr="009E0989" w:rsidRDefault="003E5EF8" w:rsidP="003E5EF8">
      <w:pPr>
        <w:pStyle w:val="NormaleWeb"/>
        <w:spacing w:before="0" w:beforeAutospacing="0" w:after="0" w:afterAutospacing="0"/>
        <w:jc w:val="both"/>
        <w:rPr>
          <w:lang w:val="en-GB"/>
        </w:rPr>
      </w:pPr>
      <w:r w:rsidRPr="009E0989">
        <w:rPr>
          <w:b/>
          <w:lang w:val="en-GB"/>
        </w:rPr>
        <w:t xml:space="preserve">-username </w:t>
      </w:r>
      <w:r w:rsidRPr="009E0989">
        <w:rPr>
          <w:lang w:val="en-GB"/>
        </w:rPr>
        <w:t>(optional) = the username for authentication</w:t>
      </w:r>
    </w:p>
    <w:p w14:paraId="4A081E93" w14:textId="77777777" w:rsidR="003E5EF8" w:rsidRPr="009E0989" w:rsidRDefault="003E5EF8" w:rsidP="003E5EF8">
      <w:pPr>
        <w:pStyle w:val="NormaleWeb"/>
        <w:spacing w:before="0" w:beforeAutospacing="0" w:after="0" w:afterAutospacing="0"/>
        <w:jc w:val="both"/>
        <w:rPr>
          <w:lang w:val="en-GB"/>
        </w:rPr>
      </w:pPr>
      <w:r w:rsidRPr="009E0989">
        <w:rPr>
          <w:b/>
          <w:lang w:val="en-GB"/>
        </w:rPr>
        <w:t>-password</w:t>
      </w:r>
      <w:r w:rsidRPr="009E0989">
        <w:rPr>
          <w:lang w:val="en-GB"/>
        </w:rPr>
        <w:t xml:space="preserve"> (optional) = the password for authentication</w:t>
      </w:r>
    </w:p>
    <w:p w14:paraId="3489C632" w14:textId="77777777" w:rsidR="003E5EF8" w:rsidRPr="009E0989" w:rsidRDefault="003E5EF8" w:rsidP="003E5EF8">
      <w:pPr>
        <w:pStyle w:val="NormaleWeb"/>
        <w:spacing w:before="0" w:beforeAutospacing="0" w:after="0" w:afterAutospacing="0"/>
        <w:jc w:val="both"/>
        <w:rPr>
          <w:lang w:val="en-GB"/>
        </w:rPr>
      </w:pPr>
      <w:r w:rsidRPr="009E0989">
        <w:rPr>
          <w:b/>
          <w:lang w:val="en-GB"/>
        </w:rPr>
        <w:t>-debug</w:t>
      </w:r>
      <w:r w:rsidRPr="009E0989">
        <w:rPr>
          <w:lang w:val="en-GB"/>
        </w:rPr>
        <w:t xml:space="preserve"> (optional) = if present, the web service client will run in debug mode</w:t>
      </w:r>
    </w:p>
    <w:p w14:paraId="24852902" w14:textId="77777777" w:rsidR="00050834" w:rsidRPr="009E0989" w:rsidRDefault="003E5EF8" w:rsidP="003E5EF8">
      <w:pPr>
        <w:pStyle w:val="NormaleWeb"/>
        <w:spacing w:before="0" w:beforeAutospacing="0" w:after="0" w:afterAutospacing="0"/>
        <w:jc w:val="both"/>
        <w:rPr>
          <w:lang w:val="en-GB"/>
        </w:rPr>
      </w:pPr>
      <w:r w:rsidRPr="009E0989">
        <w:rPr>
          <w:b/>
          <w:lang w:val="en-GB"/>
        </w:rPr>
        <w:lastRenderedPageBreak/>
        <w:t>-</w:t>
      </w:r>
      <w:proofErr w:type="spellStart"/>
      <w:r w:rsidRPr="009E0989">
        <w:rPr>
          <w:b/>
          <w:lang w:val="en-GB"/>
        </w:rPr>
        <w:t>crossref</w:t>
      </w:r>
      <w:proofErr w:type="spellEnd"/>
      <w:r w:rsidRPr="009E0989">
        <w:rPr>
          <w:lang w:val="en-GB"/>
        </w:rPr>
        <w:t xml:space="preserve"> (optional) = if present, the</w:t>
      </w:r>
      <w:r w:rsidR="00050834" w:rsidRPr="009E0989">
        <w:rPr>
          <w:lang w:val="en-GB"/>
        </w:rPr>
        <w:t xml:space="preserve"> DOI, </w:t>
      </w:r>
      <w:proofErr w:type="spellStart"/>
      <w:r w:rsidR="00050834" w:rsidRPr="009E0989">
        <w:rPr>
          <w:lang w:val="en-GB"/>
        </w:rPr>
        <w:t>DOICitation</w:t>
      </w:r>
      <w:proofErr w:type="spellEnd"/>
      <w:r w:rsidR="00050834" w:rsidRPr="009E0989">
        <w:rPr>
          <w:lang w:val="en-GB"/>
        </w:rPr>
        <w:t xml:space="preserve"> or Query will be sent also to </w:t>
      </w:r>
      <w:proofErr w:type="spellStart"/>
      <w:r w:rsidR="00050834" w:rsidRPr="009E0989">
        <w:rPr>
          <w:lang w:val="en-GB"/>
        </w:rPr>
        <w:t>Crossref</w:t>
      </w:r>
      <w:proofErr w:type="spellEnd"/>
      <w:r w:rsidRPr="009E0989">
        <w:rPr>
          <w:lang w:val="en-GB"/>
        </w:rPr>
        <w:t>.</w:t>
      </w:r>
      <w:r w:rsidR="00050834" w:rsidRPr="009E0989">
        <w:rPr>
          <w:lang w:val="en-GB"/>
        </w:rPr>
        <w:t xml:space="preserve"> To be used only with –u, -cu or –q operation.</w:t>
      </w:r>
    </w:p>
    <w:p w14:paraId="2382F816" w14:textId="77777777" w:rsidR="003E5EF8" w:rsidRPr="009E0989" w:rsidRDefault="003E5EF8" w:rsidP="003E5EF8">
      <w:pPr>
        <w:pStyle w:val="NormaleWeb"/>
        <w:spacing w:before="0" w:beforeAutospacing="0" w:after="0" w:afterAutospacing="0"/>
        <w:jc w:val="both"/>
        <w:rPr>
          <w:lang w:val="en-GB"/>
        </w:rPr>
      </w:pPr>
      <w:r w:rsidRPr="009E0989">
        <w:rPr>
          <w:b/>
          <w:lang w:val="en-GB"/>
        </w:rPr>
        <w:t>-</w:t>
      </w:r>
      <w:proofErr w:type="spellStart"/>
      <w:r w:rsidRPr="009E0989">
        <w:rPr>
          <w:b/>
          <w:lang w:val="en-GB"/>
        </w:rPr>
        <w:t>amode</w:t>
      </w:r>
      <w:proofErr w:type="spellEnd"/>
      <w:r w:rsidRPr="009E0989">
        <w:rPr>
          <w:lang w:val="en-GB"/>
        </w:rPr>
        <w:t xml:space="preserve"> (optional) = </w:t>
      </w:r>
      <w:r w:rsidR="00050834" w:rsidRPr="009E0989">
        <w:rPr>
          <w:lang w:val="en-GB"/>
        </w:rPr>
        <w:t>access mode (01 for asynchronous, 02 for synchronous). To be used only with –</w:t>
      </w:r>
      <w:proofErr w:type="spellStart"/>
      <w:r w:rsidR="00050834" w:rsidRPr="009E0989">
        <w:rPr>
          <w:lang w:val="en-GB"/>
        </w:rPr>
        <w:t>crossref</w:t>
      </w:r>
      <w:proofErr w:type="spellEnd"/>
      <w:r w:rsidR="00050834" w:rsidRPr="009E0989">
        <w:rPr>
          <w:lang w:val="en-GB"/>
        </w:rPr>
        <w:t xml:space="preserve"> option.</w:t>
      </w:r>
    </w:p>
    <w:p w14:paraId="72742CF8" w14:textId="77777777" w:rsidR="003E5EF8" w:rsidRPr="009E0989" w:rsidRDefault="003E5EF8" w:rsidP="003E5EF8">
      <w:pPr>
        <w:pStyle w:val="NormaleWeb"/>
        <w:spacing w:before="0" w:beforeAutospacing="0" w:after="0" w:afterAutospacing="0"/>
        <w:jc w:val="both"/>
        <w:rPr>
          <w:lang w:val="en-GB"/>
        </w:rPr>
      </w:pPr>
      <w:r w:rsidRPr="009E0989">
        <w:rPr>
          <w:b/>
          <w:lang w:val="en-GB"/>
        </w:rPr>
        <w:t>-lang</w:t>
      </w:r>
      <w:r w:rsidRPr="009E0989">
        <w:rPr>
          <w:lang w:val="en-GB"/>
        </w:rPr>
        <w:t xml:space="preserve"> (optional) = </w:t>
      </w:r>
      <w:r w:rsidR="00050834" w:rsidRPr="009E0989">
        <w:rPr>
          <w:lang w:val="en-GB"/>
        </w:rPr>
        <w:t>the user language (</w:t>
      </w:r>
      <w:proofErr w:type="spellStart"/>
      <w:r w:rsidR="00050834" w:rsidRPr="009E0989">
        <w:rPr>
          <w:lang w:val="en-GB"/>
        </w:rPr>
        <w:t>ita</w:t>
      </w:r>
      <w:proofErr w:type="spellEnd"/>
      <w:r w:rsidR="00050834" w:rsidRPr="009E0989">
        <w:rPr>
          <w:lang w:val="en-GB"/>
        </w:rPr>
        <w:t xml:space="preserve"> for Italian, ger for German and eng for English). To be used only with –</w:t>
      </w:r>
      <w:proofErr w:type="spellStart"/>
      <w:r w:rsidR="00050834" w:rsidRPr="009E0989">
        <w:rPr>
          <w:lang w:val="en-GB"/>
        </w:rPr>
        <w:t>crossref</w:t>
      </w:r>
      <w:proofErr w:type="spellEnd"/>
      <w:r w:rsidR="00050834" w:rsidRPr="009E0989">
        <w:rPr>
          <w:lang w:val="en-GB"/>
        </w:rPr>
        <w:t xml:space="preserve"> option. </w:t>
      </w:r>
    </w:p>
    <w:p w14:paraId="6DEE2326" w14:textId="77777777" w:rsidR="003E5EF8" w:rsidRDefault="003E5EF8" w:rsidP="003E5EF8">
      <w:pPr>
        <w:rPr>
          <w:lang w:val="en-GB"/>
        </w:rPr>
      </w:pPr>
    </w:p>
    <w:p w14:paraId="63C748C9" w14:textId="77777777" w:rsidR="005130B0" w:rsidRPr="009E0989" w:rsidRDefault="005130B0" w:rsidP="005130B0">
      <w:pPr>
        <w:pStyle w:val="Titolo1"/>
        <w:rPr>
          <w:sz w:val="26"/>
          <w:szCs w:val="26"/>
          <w:lang w:val="en-GB"/>
        </w:rPr>
      </w:pPr>
      <w:bookmarkStart w:id="15" w:name="_Toc473557234"/>
      <w:r>
        <w:rPr>
          <w:sz w:val="26"/>
          <w:szCs w:val="26"/>
          <w:lang w:val="en-GB"/>
        </w:rPr>
        <w:t>5</w:t>
      </w:r>
      <w:r w:rsidRPr="009E0989">
        <w:rPr>
          <w:sz w:val="26"/>
          <w:szCs w:val="26"/>
          <w:lang w:val="en-GB"/>
        </w:rPr>
        <w:t xml:space="preserve">. </w:t>
      </w:r>
      <w:proofErr w:type="spellStart"/>
      <w:r>
        <w:rPr>
          <w:sz w:val="26"/>
          <w:szCs w:val="26"/>
          <w:lang w:val="en-GB"/>
        </w:rPr>
        <w:t>Trust</w:t>
      </w:r>
      <w:r w:rsidR="00E061DB">
        <w:rPr>
          <w:sz w:val="26"/>
          <w:szCs w:val="26"/>
          <w:lang w:val="en-GB"/>
        </w:rPr>
        <w:t>St</w:t>
      </w:r>
      <w:r>
        <w:rPr>
          <w:sz w:val="26"/>
          <w:szCs w:val="26"/>
          <w:lang w:val="en-GB"/>
        </w:rPr>
        <w:t>ore</w:t>
      </w:r>
      <w:proofErr w:type="spellEnd"/>
      <w:r>
        <w:rPr>
          <w:sz w:val="26"/>
          <w:szCs w:val="26"/>
          <w:lang w:val="en-GB"/>
        </w:rPr>
        <w:t xml:space="preserve"> </w:t>
      </w:r>
      <w:r w:rsidRPr="009E0989">
        <w:rPr>
          <w:sz w:val="26"/>
          <w:szCs w:val="26"/>
          <w:lang w:val="en-GB"/>
        </w:rPr>
        <w:t>Instructions</w:t>
      </w:r>
      <w:bookmarkEnd w:id="15"/>
    </w:p>
    <w:p w14:paraId="6F403B15" w14:textId="77777777" w:rsidR="005130B0" w:rsidRPr="009E0989" w:rsidRDefault="005130B0" w:rsidP="005130B0">
      <w:pPr>
        <w:autoSpaceDE w:val="0"/>
        <w:autoSpaceDN w:val="0"/>
        <w:adjustRightInd w:val="0"/>
        <w:jc w:val="both"/>
        <w:rPr>
          <w:rFonts w:ascii="Arial" w:hAnsi="Arial" w:cs="Arial"/>
          <w:b/>
          <w:bCs/>
          <w:lang w:val="en-GB"/>
        </w:rPr>
      </w:pPr>
    </w:p>
    <w:p w14:paraId="0E277C55" w14:textId="77777777" w:rsidR="005130B0" w:rsidRPr="005130B0" w:rsidRDefault="005130B0" w:rsidP="005130B0">
      <w:pPr>
        <w:jc w:val="both"/>
        <w:rPr>
          <w:lang w:val="en-GB" w:eastAsia="it-IT"/>
        </w:rPr>
      </w:pPr>
      <w:r w:rsidRPr="005130B0">
        <w:rPr>
          <w:lang w:val="en-GB" w:eastAsia="it-IT"/>
        </w:rPr>
        <w:t xml:space="preserve">The client uses the default </w:t>
      </w:r>
      <w:proofErr w:type="spellStart"/>
      <w:r w:rsidRPr="005130B0">
        <w:rPr>
          <w:lang w:val="en-GB" w:eastAsia="it-IT"/>
        </w:rPr>
        <w:t>jvm</w:t>
      </w:r>
      <w:proofErr w:type="spellEnd"/>
      <w:r w:rsidRPr="005130B0">
        <w:rPr>
          <w:lang w:val="en-GB" w:eastAsia="it-IT"/>
        </w:rPr>
        <w:t xml:space="preserve"> </w:t>
      </w:r>
      <w:proofErr w:type="spellStart"/>
      <w:r w:rsidRPr="005130B0">
        <w:rPr>
          <w:lang w:val="en-GB" w:eastAsia="it-IT"/>
        </w:rPr>
        <w:t>truststore</w:t>
      </w:r>
      <w:proofErr w:type="spellEnd"/>
      <w:r w:rsidRPr="005130B0">
        <w:rPr>
          <w:lang w:val="en-GB" w:eastAsia="it-IT"/>
        </w:rPr>
        <w:t xml:space="preserve"> to check if the SSL certificate</w:t>
      </w:r>
      <w:r>
        <w:rPr>
          <w:lang w:val="en-GB" w:eastAsia="it-IT"/>
        </w:rPr>
        <w:t>s</w:t>
      </w:r>
      <w:r w:rsidRPr="005130B0">
        <w:rPr>
          <w:lang w:val="en-GB" w:eastAsia="it-IT"/>
        </w:rPr>
        <w:t xml:space="preserve"> </w:t>
      </w:r>
      <w:r>
        <w:rPr>
          <w:lang w:val="en-GB" w:eastAsia="it-IT"/>
        </w:rPr>
        <w:t>are</w:t>
      </w:r>
      <w:r w:rsidRPr="005130B0">
        <w:rPr>
          <w:lang w:val="en-GB" w:eastAsia="it-IT"/>
        </w:rPr>
        <w:t xml:space="preserve"> trusted.</w:t>
      </w:r>
    </w:p>
    <w:p w14:paraId="1BD98B58" w14:textId="77777777" w:rsidR="005130B0" w:rsidRDefault="005130B0" w:rsidP="005130B0">
      <w:pPr>
        <w:jc w:val="both"/>
        <w:rPr>
          <w:lang w:val="en-GB" w:eastAsia="it-IT"/>
        </w:rPr>
      </w:pPr>
      <w:r w:rsidRPr="005130B0">
        <w:rPr>
          <w:lang w:val="en-GB" w:eastAsia="it-IT"/>
        </w:rPr>
        <w:t xml:space="preserve">If you get an SSL exception, please check if the root of the certification chain is in the default </w:t>
      </w:r>
      <w:proofErr w:type="spellStart"/>
      <w:r w:rsidRPr="005130B0">
        <w:rPr>
          <w:lang w:val="en-GB" w:eastAsia="it-IT"/>
        </w:rPr>
        <w:t>jvm</w:t>
      </w:r>
      <w:proofErr w:type="spellEnd"/>
      <w:r w:rsidRPr="005130B0">
        <w:rPr>
          <w:lang w:val="en-GB" w:eastAsia="it-IT"/>
        </w:rPr>
        <w:t xml:space="preserve"> </w:t>
      </w:r>
      <w:proofErr w:type="spellStart"/>
      <w:r w:rsidRPr="005130B0">
        <w:rPr>
          <w:lang w:val="en-GB" w:eastAsia="it-IT"/>
        </w:rPr>
        <w:t>trust</w:t>
      </w:r>
      <w:r w:rsidR="00E061DB">
        <w:rPr>
          <w:lang w:val="en-GB" w:eastAsia="it-IT"/>
        </w:rPr>
        <w:t>St</w:t>
      </w:r>
      <w:r w:rsidRPr="005130B0">
        <w:rPr>
          <w:lang w:val="en-GB" w:eastAsia="it-IT"/>
        </w:rPr>
        <w:t>ore</w:t>
      </w:r>
      <w:proofErr w:type="spellEnd"/>
      <w:r w:rsidRPr="005130B0">
        <w:rPr>
          <w:lang w:val="en-GB" w:eastAsia="it-IT"/>
        </w:rPr>
        <w:t xml:space="preserve">. To do that, you can launch the command with the option </w:t>
      </w:r>
    </w:p>
    <w:p w14:paraId="03C366DF" w14:textId="77777777" w:rsidR="005130B0" w:rsidRPr="005130B0" w:rsidRDefault="005130B0" w:rsidP="005130B0">
      <w:pPr>
        <w:pStyle w:val="NormaleWeb"/>
        <w:spacing w:before="0" w:beforeAutospacing="0" w:after="0" w:afterAutospacing="0"/>
        <w:jc w:val="both"/>
        <w:rPr>
          <w:i/>
          <w:lang w:val="en-GB"/>
        </w:rPr>
      </w:pPr>
      <w:r w:rsidRPr="005130B0">
        <w:rPr>
          <w:i/>
          <w:lang w:val="en-GB"/>
        </w:rPr>
        <w:t>-</w:t>
      </w:r>
      <w:proofErr w:type="spellStart"/>
      <w:r w:rsidRPr="005130B0">
        <w:rPr>
          <w:i/>
          <w:lang w:val="en-GB"/>
        </w:rPr>
        <w:t>Djavax.net.debug</w:t>
      </w:r>
      <w:proofErr w:type="spellEnd"/>
      <w:r w:rsidRPr="005130B0">
        <w:rPr>
          <w:i/>
          <w:lang w:val="en-GB"/>
        </w:rPr>
        <w:t>=all</w:t>
      </w:r>
    </w:p>
    <w:p w14:paraId="7A4E1974" w14:textId="77777777" w:rsidR="005130B0" w:rsidRPr="005130B0" w:rsidRDefault="005130B0" w:rsidP="005130B0">
      <w:pPr>
        <w:jc w:val="both"/>
        <w:rPr>
          <w:lang w:val="en-GB" w:eastAsia="it-IT"/>
        </w:rPr>
      </w:pPr>
      <w:r w:rsidRPr="005130B0">
        <w:rPr>
          <w:lang w:val="en-GB" w:eastAsia="it-IT"/>
        </w:rPr>
        <w:t xml:space="preserve">For </w:t>
      </w:r>
      <w:proofErr w:type="gramStart"/>
      <w:r w:rsidRPr="005130B0">
        <w:rPr>
          <w:lang w:val="en-GB" w:eastAsia="it-IT"/>
        </w:rPr>
        <w:t>example</w:t>
      </w:r>
      <w:proofErr w:type="gramEnd"/>
    </w:p>
    <w:p w14:paraId="213369EF" w14:textId="77777777" w:rsidR="005130B0" w:rsidRPr="005130B0" w:rsidRDefault="005130B0" w:rsidP="005130B0">
      <w:pPr>
        <w:pStyle w:val="NormaleWeb"/>
        <w:spacing w:before="0" w:beforeAutospacing="0" w:after="0" w:afterAutospacing="0"/>
        <w:jc w:val="both"/>
        <w:rPr>
          <w:i/>
          <w:lang w:val="en-GB"/>
        </w:rPr>
      </w:pPr>
      <w:r w:rsidRPr="005130B0">
        <w:rPr>
          <w:i/>
          <w:lang w:val="en-GB"/>
        </w:rPr>
        <w:t>java -</w:t>
      </w:r>
      <w:proofErr w:type="spellStart"/>
      <w:r w:rsidRPr="005130B0">
        <w:rPr>
          <w:i/>
          <w:lang w:val="en-GB"/>
        </w:rPr>
        <w:t>Djavax.net.debug</w:t>
      </w:r>
      <w:proofErr w:type="spellEnd"/>
      <w:r w:rsidRPr="005130B0">
        <w:rPr>
          <w:i/>
          <w:lang w:val="en-GB"/>
        </w:rPr>
        <w:t>=all -jar medraClient.jar -u &lt;</w:t>
      </w:r>
      <w:r>
        <w:rPr>
          <w:i/>
          <w:lang w:val="en-GB"/>
        </w:rPr>
        <w:t>file</w:t>
      </w:r>
      <w:r w:rsidRPr="005130B0">
        <w:rPr>
          <w:i/>
          <w:lang w:val="en-GB"/>
        </w:rPr>
        <w:t>&gt;</w:t>
      </w:r>
    </w:p>
    <w:p w14:paraId="4C73B3CA" w14:textId="77777777" w:rsidR="005130B0" w:rsidRPr="005130B0" w:rsidRDefault="005130B0" w:rsidP="005130B0">
      <w:pPr>
        <w:jc w:val="both"/>
        <w:rPr>
          <w:lang w:val="en-GB" w:eastAsia="it-IT"/>
        </w:rPr>
      </w:pPr>
    </w:p>
    <w:p w14:paraId="0DC52E8B" w14:textId="77777777" w:rsidR="005130B0" w:rsidRPr="005130B0" w:rsidRDefault="005130B0" w:rsidP="005130B0">
      <w:pPr>
        <w:jc w:val="both"/>
        <w:rPr>
          <w:lang w:val="en-GB" w:eastAsia="it-IT"/>
        </w:rPr>
      </w:pPr>
      <w:r w:rsidRPr="005130B0">
        <w:rPr>
          <w:lang w:val="en-GB" w:eastAsia="it-IT"/>
        </w:rPr>
        <w:t xml:space="preserve">If you cannot add the root of the certification chain to the </w:t>
      </w:r>
      <w:proofErr w:type="spellStart"/>
      <w:r>
        <w:rPr>
          <w:lang w:val="en-GB" w:eastAsia="it-IT"/>
        </w:rPr>
        <w:t>jvm</w:t>
      </w:r>
      <w:proofErr w:type="spellEnd"/>
      <w:r>
        <w:rPr>
          <w:lang w:val="en-GB" w:eastAsia="it-IT"/>
        </w:rPr>
        <w:t xml:space="preserve"> </w:t>
      </w:r>
      <w:r w:rsidRPr="005130B0">
        <w:rPr>
          <w:lang w:val="en-GB" w:eastAsia="it-IT"/>
        </w:rPr>
        <w:t xml:space="preserve">default </w:t>
      </w:r>
      <w:proofErr w:type="spellStart"/>
      <w:r w:rsidRPr="005130B0">
        <w:rPr>
          <w:lang w:val="en-GB" w:eastAsia="it-IT"/>
        </w:rPr>
        <w:t>trust</w:t>
      </w:r>
      <w:r w:rsidR="00E061DB">
        <w:rPr>
          <w:lang w:val="en-GB" w:eastAsia="it-IT"/>
        </w:rPr>
        <w:t>S</w:t>
      </w:r>
      <w:r w:rsidRPr="005130B0">
        <w:rPr>
          <w:lang w:val="en-GB" w:eastAsia="it-IT"/>
        </w:rPr>
        <w:t>tore</w:t>
      </w:r>
      <w:proofErr w:type="spellEnd"/>
      <w:r w:rsidRPr="005130B0">
        <w:rPr>
          <w:lang w:val="en-GB" w:eastAsia="it-IT"/>
        </w:rPr>
        <w:t xml:space="preserve">, you can create a local </w:t>
      </w:r>
      <w:proofErr w:type="spellStart"/>
      <w:r w:rsidRPr="005130B0">
        <w:rPr>
          <w:lang w:val="en-GB" w:eastAsia="it-IT"/>
        </w:rPr>
        <w:t>trust</w:t>
      </w:r>
      <w:r w:rsidR="00E061DB">
        <w:rPr>
          <w:lang w:val="en-GB" w:eastAsia="it-IT"/>
        </w:rPr>
        <w:t>S</w:t>
      </w:r>
      <w:r w:rsidRPr="005130B0">
        <w:rPr>
          <w:lang w:val="en-GB" w:eastAsia="it-IT"/>
        </w:rPr>
        <w:t>tore</w:t>
      </w:r>
      <w:proofErr w:type="spellEnd"/>
      <w:r w:rsidRPr="005130B0">
        <w:rPr>
          <w:lang w:val="en-GB" w:eastAsia="it-IT"/>
        </w:rPr>
        <w:t xml:space="preserve"> and add the root of the certification chain to it</w:t>
      </w:r>
      <w:r>
        <w:rPr>
          <w:lang w:val="en-GB" w:eastAsia="it-IT"/>
        </w:rPr>
        <w:t>, for example by using the following command</w:t>
      </w:r>
    </w:p>
    <w:p w14:paraId="60973C06" w14:textId="77777777" w:rsidR="005130B0" w:rsidRPr="005130B0" w:rsidRDefault="005130B0" w:rsidP="005130B0">
      <w:pPr>
        <w:pStyle w:val="NormaleWeb"/>
        <w:spacing w:before="0" w:beforeAutospacing="0" w:after="0" w:afterAutospacing="0"/>
        <w:jc w:val="both"/>
        <w:rPr>
          <w:i/>
          <w:lang w:val="en-GB"/>
        </w:rPr>
      </w:pPr>
      <w:proofErr w:type="spellStart"/>
      <w:r w:rsidRPr="005130B0">
        <w:rPr>
          <w:i/>
          <w:lang w:val="en-GB"/>
        </w:rPr>
        <w:t>keytool</w:t>
      </w:r>
      <w:proofErr w:type="spellEnd"/>
      <w:r w:rsidRPr="005130B0">
        <w:rPr>
          <w:i/>
          <w:lang w:val="en-GB"/>
        </w:rPr>
        <w:t xml:space="preserve"> -import -file &lt;rootcertificate.crt&gt; -alias &lt;alias&gt; -keystore </w:t>
      </w:r>
      <w:r>
        <w:rPr>
          <w:i/>
          <w:lang w:val="en-GB"/>
        </w:rPr>
        <w:t>&lt;keystore&gt;</w:t>
      </w:r>
      <w:r w:rsidRPr="005130B0">
        <w:rPr>
          <w:i/>
          <w:lang w:val="en-GB"/>
        </w:rPr>
        <w:t xml:space="preserve"> -</w:t>
      </w:r>
      <w:proofErr w:type="spellStart"/>
      <w:r w:rsidRPr="005130B0">
        <w:rPr>
          <w:i/>
          <w:lang w:val="en-GB"/>
        </w:rPr>
        <w:t>storepass</w:t>
      </w:r>
      <w:proofErr w:type="spellEnd"/>
      <w:r w:rsidRPr="005130B0">
        <w:rPr>
          <w:i/>
          <w:lang w:val="en-GB"/>
        </w:rPr>
        <w:t xml:space="preserve"> </w:t>
      </w:r>
      <w:r>
        <w:rPr>
          <w:i/>
          <w:lang w:val="en-GB"/>
        </w:rPr>
        <w:t>&lt;</w:t>
      </w:r>
      <w:proofErr w:type="spellStart"/>
      <w:r>
        <w:rPr>
          <w:i/>
          <w:lang w:val="en-GB"/>
        </w:rPr>
        <w:t>storepassword</w:t>
      </w:r>
      <w:proofErr w:type="spellEnd"/>
      <w:r>
        <w:rPr>
          <w:i/>
          <w:lang w:val="en-GB"/>
        </w:rPr>
        <w:t>&gt;</w:t>
      </w:r>
    </w:p>
    <w:p w14:paraId="24E68E7E" w14:textId="77777777" w:rsidR="005130B0" w:rsidRPr="005130B0" w:rsidRDefault="005130B0" w:rsidP="005130B0">
      <w:pPr>
        <w:jc w:val="both"/>
        <w:rPr>
          <w:lang w:val="en-GB" w:eastAsia="it-IT"/>
        </w:rPr>
      </w:pPr>
      <w:r w:rsidRPr="005130B0">
        <w:rPr>
          <w:lang w:val="en-GB" w:eastAsia="it-IT"/>
        </w:rPr>
        <w:tab/>
      </w:r>
    </w:p>
    <w:p w14:paraId="3BF54939" w14:textId="77777777" w:rsidR="005130B0" w:rsidRPr="005130B0" w:rsidRDefault="005130B0" w:rsidP="005130B0">
      <w:pPr>
        <w:jc w:val="both"/>
        <w:rPr>
          <w:lang w:val="en-GB" w:eastAsia="it-IT"/>
        </w:rPr>
      </w:pPr>
      <w:r>
        <w:rPr>
          <w:lang w:val="en-GB" w:eastAsia="it-IT"/>
        </w:rPr>
        <w:t>After that</w:t>
      </w:r>
      <w:r w:rsidRPr="005130B0">
        <w:rPr>
          <w:lang w:val="en-GB" w:eastAsia="it-IT"/>
        </w:rPr>
        <w:t xml:space="preserve"> you can launch the client adding the following system properties:</w:t>
      </w:r>
    </w:p>
    <w:p w14:paraId="4C06D431" w14:textId="77777777" w:rsidR="005130B0" w:rsidRPr="005130B0" w:rsidRDefault="005130B0" w:rsidP="005130B0">
      <w:pPr>
        <w:pStyle w:val="NormaleWeb"/>
        <w:spacing w:before="0" w:beforeAutospacing="0" w:after="0" w:afterAutospacing="0"/>
        <w:jc w:val="both"/>
        <w:rPr>
          <w:i/>
          <w:lang w:val="en-GB"/>
        </w:rPr>
      </w:pPr>
      <w:r w:rsidRPr="005130B0">
        <w:rPr>
          <w:i/>
          <w:lang w:val="en-GB"/>
        </w:rPr>
        <w:t>-</w:t>
      </w:r>
      <w:proofErr w:type="spellStart"/>
      <w:r w:rsidRPr="005130B0">
        <w:rPr>
          <w:i/>
          <w:lang w:val="en-GB"/>
        </w:rPr>
        <w:t>Djavax.net.ssl.trustStore</w:t>
      </w:r>
      <w:proofErr w:type="spellEnd"/>
      <w:r w:rsidRPr="005130B0">
        <w:rPr>
          <w:i/>
          <w:lang w:val="en-GB"/>
        </w:rPr>
        <w:t>=</w:t>
      </w:r>
      <w:r>
        <w:rPr>
          <w:i/>
          <w:lang w:val="en-GB"/>
        </w:rPr>
        <w:t>&lt;keystore&gt;</w:t>
      </w:r>
      <w:r w:rsidRPr="005130B0">
        <w:rPr>
          <w:i/>
          <w:lang w:val="en-GB"/>
        </w:rPr>
        <w:t xml:space="preserve"> -</w:t>
      </w:r>
      <w:proofErr w:type="spellStart"/>
      <w:r w:rsidRPr="005130B0">
        <w:rPr>
          <w:i/>
          <w:lang w:val="en-GB"/>
        </w:rPr>
        <w:t>Djavax.net.ssl.trustStorePassword</w:t>
      </w:r>
      <w:proofErr w:type="spellEnd"/>
      <w:r w:rsidRPr="005130B0">
        <w:rPr>
          <w:i/>
          <w:lang w:val="en-GB"/>
        </w:rPr>
        <w:t>=</w:t>
      </w:r>
      <w:r>
        <w:rPr>
          <w:i/>
          <w:lang w:val="en-GB"/>
        </w:rPr>
        <w:t>&lt;</w:t>
      </w:r>
      <w:proofErr w:type="spellStart"/>
      <w:r>
        <w:rPr>
          <w:i/>
          <w:lang w:val="en-GB"/>
        </w:rPr>
        <w:t>storepassword</w:t>
      </w:r>
      <w:proofErr w:type="spellEnd"/>
      <w:r>
        <w:rPr>
          <w:i/>
          <w:lang w:val="en-GB"/>
        </w:rPr>
        <w:t>&gt;</w:t>
      </w:r>
    </w:p>
    <w:p w14:paraId="3D073664" w14:textId="77777777" w:rsidR="005130B0" w:rsidRPr="005130B0" w:rsidRDefault="005130B0" w:rsidP="005130B0">
      <w:pPr>
        <w:jc w:val="both"/>
        <w:rPr>
          <w:lang w:val="en-GB" w:eastAsia="it-IT"/>
        </w:rPr>
      </w:pPr>
      <w:r w:rsidRPr="005130B0">
        <w:rPr>
          <w:lang w:val="en-GB" w:eastAsia="it-IT"/>
        </w:rPr>
        <w:t xml:space="preserve">For </w:t>
      </w:r>
      <w:proofErr w:type="gramStart"/>
      <w:r w:rsidRPr="005130B0">
        <w:rPr>
          <w:lang w:val="en-GB" w:eastAsia="it-IT"/>
        </w:rPr>
        <w:t>example</w:t>
      </w:r>
      <w:proofErr w:type="gramEnd"/>
    </w:p>
    <w:p w14:paraId="58BE64F5" w14:textId="77777777" w:rsidR="005130B0" w:rsidRPr="005130B0" w:rsidRDefault="005130B0" w:rsidP="005130B0">
      <w:pPr>
        <w:pStyle w:val="NormaleWeb"/>
        <w:spacing w:before="0" w:beforeAutospacing="0" w:after="0" w:afterAutospacing="0"/>
        <w:jc w:val="both"/>
        <w:rPr>
          <w:i/>
          <w:lang w:val="en-GB"/>
        </w:rPr>
      </w:pPr>
      <w:r w:rsidRPr="005130B0">
        <w:rPr>
          <w:i/>
          <w:lang w:val="en-GB"/>
        </w:rPr>
        <w:t>java</w:t>
      </w:r>
      <w:r>
        <w:rPr>
          <w:i/>
          <w:lang w:val="en-GB"/>
        </w:rPr>
        <w:t xml:space="preserve"> </w:t>
      </w:r>
      <w:r w:rsidRPr="005130B0">
        <w:rPr>
          <w:i/>
          <w:lang w:val="en-GB"/>
        </w:rPr>
        <w:t>-</w:t>
      </w:r>
      <w:proofErr w:type="spellStart"/>
      <w:r w:rsidRPr="005130B0">
        <w:rPr>
          <w:i/>
          <w:lang w:val="en-GB"/>
        </w:rPr>
        <w:t>Djavax.net.ssl.trustStore</w:t>
      </w:r>
      <w:proofErr w:type="spellEnd"/>
      <w:r w:rsidRPr="005130B0">
        <w:rPr>
          <w:i/>
          <w:lang w:val="en-GB"/>
        </w:rPr>
        <w:t>=</w:t>
      </w:r>
      <w:r>
        <w:rPr>
          <w:i/>
          <w:lang w:val="en-GB"/>
        </w:rPr>
        <w:t xml:space="preserve">&lt;keystore&gt;  </w:t>
      </w:r>
      <w:r w:rsidRPr="005130B0">
        <w:rPr>
          <w:i/>
          <w:lang w:val="en-GB"/>
        </w:rPr>
        <w:t xml:space="preserve"> -</w:t>
      </w:r>
      <w:proofErr w:type="spellStart"/>
      <w:r w:rsidRPr="005130B0">
        <w:rPr>
          <w:i/>
          <w:lang w:val="en-GB"/>
        </w:rPr>
        <w:t>Djavax.net.ssl.trustStorePassword</w:t>
      </w:r>
      <w:proofErr w:type="spellEnd"/>
      <w:r w:rsidRPr="005130B0">
        <w:rPr>
          <w:i/>
          <w:lang w:val="en-GB"/>
        </w:rPr>
        <w:t>=</w:t>
      </w:r>
      <w:r>
        <w:rPr>
          <w:i/>
          <w:lang w:val="en-GB"/>
        </w:rPr>
        <w:t>&lt;</w:t>
      </w:r>
      <w:proofErr w:type="spellStart"/>
      <w:r>
        <w:rPr>
          <w:i/>
          <w:lang w:val="en-GB"/>
        </w:rPr>
        <w:t>storepassword</w:t>
      </w:r>
      <w:proofErr w:type="spellEnd"/>
      <w:r>
        <w:rPr>
          <w:i/>
          <w:lang w:val="en-GB"/>
        </w:rPr>
        <w:t xml:space="preserve">&gt; </w:t>
      </w:r>
      <w:r w:rsidRPr="005130B0">
        <w:rPr>
          <w:i/>
          <w:lang w:val="en-GB"/>
        </w:rPr>
        <w:t>-jar medraClient.jar -u &lt;file&gt;</w:t>
      </w:r>
    </w:p>
    <w:sectPr w:rsidR="005130B0" w:rsidRPr="005130B0">
      <w:headerReference w:type="even" r:id="rId7"/>
      <w:headerReference w:type="default" r:id="rId8"/>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26963" w14:textId="77777777" w:rsidR="001664E0" w:rsidRDefault="001664E0">
      <w:r>
        <w:separator/>
      </w:r>
    </w:p>
  </w:endnote>
  <w:endnote w:type="continuationSeparator" w:id="0">
    <w:p w14:paraId="495318FA" w14:textId="77777777" w:rsidR="001664E0" w:rsidRDefault="00166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AEAF0" w14:textId="77777777" w:rsidR="009962A8" w:rsidRDefault="009962A8" w:rsidP="006B69E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C73C10C" w14:textId="77777777" w:rsidR="009962A8" w:rsidRDefault="009962A8" w:rsidP="006B69E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D03EE" w14:textId="77777777" w:rsidR="001D5A94" w:rsidRPr="001D5A94" w:rsidRDefault="001D5A94" w:rsidP="001D5A94">
    <w:pPr>
      <w:pStyle w:val="Pidipagina"/>
      <w:framePr w:wrap="around" w:vAnchor="text" w:hAnchor="margin" w:xAlign="right" w:y="1"/>
      <w:rPr>
        <w:rStyle w:val="Numeropagina"/>
        <w:lang w:val="en-US"/>
      </w:rPr>
    </w:pPr>
    <w:r>
      <w:rPr>
        <w:rStyle w:val="Numeropagina"/>
      </w:rPr>
      <w:fldChar w:fldCharType="begin"/>
    </w:r>
    <w:r w:rsidRPr="001D5A94">
      <w:rPr>
        <w:rStyle w:val="Numeropagina"/>
        <w:lang w:val="en-US"/>
      </w:rPr>
      <w:instrText xml:space="preserve">PAGE  </w:instrText>
    </w:r>
    <w:r>
      <w:rPr>
        <w:rStyle w:val="Numeropagina"/>
      </w:rPr>
      <w:fldChar w:fldCharType="separate"/>
    </w:r>
    <w:r w:rsidRPr="001D5A94">
      <w:rPr>
        <w:rStyle w:val="Numeropagina"/>
        <w:lang w:val="en-US"/>
      </w:rPr>
      <w:t>1</w:t>
    </w:r>
    <w:r>
      <w:rPr>
        <w:rStyle w:val="Numeropagina"/>
      </w:rPr>
      <w:fldChar w:fldCharType="end"/>
    </w:r>
  </w:p>
  <w:p w14:paraId="2E5C86C5" w14:textId="77777777" w:rsidR="001D5A94" w:rsidRPr="001D5A94" w:rsidRDefault="001D5A94" w:rsidP="001D5A94">
    <w:pPr>
      <w:pStyle w:val="Pidipagina"/>
      <w:ind w:right="360"/>
      <w:jc w:val="center"/>
      <w:rPr>
        <w:sz w:val="16"/>
        <w:lang w:val="en-US"/>
      </w:rPr>
    </w:pPr>
  </w:p>
  <w:p w14:paraId="2EAB0E15" w14:textId="77777777" w:rsidR="001D5A94" w:rsidRPr="007E0F7C" w:rsidRDefault="001D5A94" w:rsidP="001D5A94">
    <w:pPr>
      <w:pStyle w:val="Pidipagina"/>
      <w:ind w:right="360"/>
      <w:jc w:val="center"/>
      <w:rPr>
        <w:sz w:val="16"/>
        <w:lang w:val="en-US"/>
      </w:rPr>
    </w:pPr>
    <w:r w:rsidRPr="007E0F7C">
      <w:rPr>
        <w:sz w:val="16"/>
        <w:lang w:val="en-US"/>
      </w:rPr>
      <w:t xml:space="preserve">mEDRA – a brand of </w:t>
    </w:r>
    <w:proofErr w:type="spellStart"/>
    <w:r w:rsidRPr="007E0F7C">
      <w:rPr>
        <w:sz w:val="16"/>
        <w:lang w:val="en-US"/>
      </w:rPr>
      <w:t>ediSer</w:t>
    </w:r>
    <w:proofErr w:type="spellEnd"/>
    <w:r w:rsidRPr="007E0F7C">
      <w:rPr>
        <w:sz w:val="16"/>
        <w:lang w:val="en-US"/>
      </w:rPr>
      <w:t>, the service company of the Italian Publishers Association</w:t>
    </w:r>
  </w:p>
  <w:p w14:paraId="7347FF49" w14:textId="77777777" w:rsidR="001D5A94" w:rsidRPr="007E0F7C" w:rsidRDefault="001D5A94" w:rsidP="001D5A94">
    <w:pPr>
      <w:pStyle w:val="Pidipagina"/>
      <w:ind w:right="360"/>
      <w:jc w:val="center"/>
      <w:rPr>
        <w:sz w:val="16"/>
        <w:lang w:val="en-US"/>
      </w:rPr>
    </w:pPr>
    <w:r w:rsidRPr="007E0F7C">
      <w:rPr>
        <w:sz w:val="16"/>
        <w:lang w:val="en-US"/>
      </w:rPr>
      <w:t>EDISER SRL – SINGLE-MEMBER LIMITED LIABILITY COMPANY</w:t>
    </w:r>
  </w:p>
  <w:p w14:paraId="2C19948C" w14:textId="77777777" w:rsidR="001D5A94" w:rsidRPr="007E0F7C" w:rsidRDefault="001D5A94" w:rsidP="001D5A94">
    <w:pPr>
      <w:pStyle w:val="Pidipagina"/>
      <w:ind w:right="360"/>
      <w:jc w:val="center"/>
      <w:rPr>
        <w:sz w:val="16"/>
        <w:lang w:val="en-US"/>
      </w:rPr>
    </w:pPr>
    <w:r w:rsidRPr="007E0F7C">
      <w:rPr>
        <w:sz w:val="16"/>
        <w:lang w:val="en-US"/>
      </w:rPr>
      <w:t>COMPANY SUBJECT TO THE MANAGEMENT AND COORDINATION OF AIE – MILAN</w:t>
    </w:r>
  </w:p>
  <w:p w14:paraId="6C64909B" w14:textId="77777777" w:rsidR="001D5A94" w:rsidRPr="00D120A9" w:rsidRDefault="001D5A94" w:rsidP="001D5A94">
    <w:pPr>
      <w:pStyle w:val="Pidipagina"/>
      <w:ind w:right="360"/>
      <w:jc w:val="center"/>
      <w:rPr>
        <w:sz w:val="16"/>
      </w:rPr>
    </w:pPr>
    <w:r w:rsidRPr="00D120A9">
      <w:rPr>
        <w:sz w:val="16"/>
      </w:rPr>
      <w:t>CORSO DI PORTA ROMANA, 108 - 20122 MILAN - ITALY</w:t>
    </w:r>
  </w:p>
  <w:p w14:paraId="690C6AAA" w14:textId="77777777" w:rsidR="001D5A94" w:rsidRPr="007E0F7C" w:rsidRDefault="001D5A94" w:rsidP="001D5A94">
    <w:pPr>
      <w:pStyle w:val="Pidipagina"/>
      <w:ind w:right="360"/>
      <w:jc w:val="center"/>
      <w:rPr>
        <w:sz w:val="16"/>
        <w:lang w:val="fr-FR"/>
      </w:rPr>
    </w:pPr>
    <w:r w:rsidRPr="007E0F7C">
      <w:rPr>
        <w:sz w:val="16"/>
        <w:lang w:val="fr-FR"/>
      </w:rPr>
      <w:t xml:space="preserve">TEL. (+39) 0289280801 - FAX (+39) 0289280861 – </w:t>
    </w:r>
    <w:proofErr w:type="gramStart"/>
    <w:r w:rsidRPr="007E0F7C">
      <w:rPr>
        <w:sz w:val="16"/>
        <w:lang w:val="fr-FR"/>
      </w:rPr>
      <w:t>Mail:</w:t>
    </w:r>
    <w:proofErr w:type="gramEnd"/>
    <w:r w:rsidRPr="007E0F7C">
      <w:rPr>
        <w:sz w:val="16"/>
        <w:lang w:val="fr-FR"/>
      </w:rPr>
      <w:t xml:space="preserve"> ediser@ediser.it</w:t>
    </w:r>
  </w:p>
  <w:p w14:paraId="1C64EC61" w14:textId="77777777" w:rsidR="001D5A94" w:rsidRPr="001D5A94" w:rsidRDefault="001D5A94" w:rsidP="001D5A94">
    <w:pPr>
      <w:pStyle w:val="Pidipagina"/>
      <w:jc w:val="center"/>
      <w:rPr>
        <w:lang w:val="en-US"/>
      </w:rPr>
    </w:pPr>
    <w:r w:rsidRPr="007E0F7C">
      <w:rPr>
        <w:sz w:val="16"/>
        <w:lang w:val="en-US"/>
      </w:rPr>
      <w:t>Tax Code and VAT Number: 03763520966 – R.E.A. 1700902 – CAP. SOC. 119.000 € I.V.</w:t>
    </w:r>
  </w:p>
  <w:p w14:paraId="6359E8F3" w14:textId="77777777" w:rsidR="009962A8" w:rsidRPr="001D5A94" w:rsidRDefault="009962A8" w:rsidP="001D5A94">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3AACE" w14:textId="77777777" w:rsidR="001664E0" w:rsidRDefault="001664E0">
      <w:r>
        <w:separator/>
      </w:r>
    </w:p>
  </w:footnote>
  <w:footnote w:type="continuationSeparator" w:id="0">
    <w:p w14:paraId="0DC0D044" w14:textId="77777777" w:rsidR="001664E0" w:rsidRDefault="00166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873A9" w14:textId="77777777" w:rsidR="009962A8" w:rsidRDefault="009962A8" w:rsidP="009C3982">
    <w:pPr>
      <w:pStyle w:val="Intestazione"/>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539DF2E" w14:textId="77777777" w:rsidR="009962A8" w:rsidRDefault="009962A8" w:rsidP="006B69EF">
    <w:pPr>
      <w:pStyle w:val="Intestazion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F60B5" w14:textId="77777777" w:rsidR="009962A8" w:rsidRDefault="009962A8" w:rsidP="006B69EF">
    <w:pPr>
      <w:pStyle w:val="Intestazione"/>
      <w:ind w:right="360"/>
      <w:jc w:val="center"/>
    </w:pPr>
    <w:r>
      <w:pict w14:anchorId="32F0D8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4pt;height:37.8pt">
          <v:imagedata r:id="rId1" o:title="矹ย顴閩矴隌矴障矴"/>
        </v:shape>
      </w:pict>
    </w:r>
  </w:p>
  <w:p w14:paraId="55CDD7CB" w14:textId="77777777" w:rsidR="009962A8" w:rsidRDefault="009962A8" w:rsidP="00706914">
    <w:pPr>
      <w:pStyle w:val="Intestazione"/>
      <w:jc w:val="center"/>
    </w:pPr>
  </w:p>
  <w:p w14:paraId="54DC70FE" w14:textId="77777777" w:rsidR="009962A8" w:rsidRPr="00DE7B94" w:rsidRDefault="009962A8" w:rsidP="00706914">
    <w:pPr>
      <w:pStyle w:val="Intestazione"/>
      <w:jc w:val="center"/>
      <w:rPr>
        <w:rFonts w:ascii="Arial" w:hAnsi="Arial" w:cs="Arial"/>
        <w:b/>
        <w:color w:val="1952AF"/>
        <w:spacing w:val="36"/>
        <w:sz w:val="16"/>
        <w:szCs w:val="16"/>
      </w:rPr>
    </w:pPr>
    <w:proofErr w:type="spellStart"/>
    <w:r w:rsidRPr="00DE7B94">
      <w:rPr>
        <w:rFonts w:ascii="Arial" w:hAnsi="Arial" w:cs="Arial"/>
        <w:b/>
        <w:i/>
        <w:color w:val="E7790B"/>
        <w:spacing w:val="36"/>
        <w:sz w:val="16"/>
        <w:szCs w:val="16"/>
      </w:rPr>
      <w:t>Multilingual</w:t>
    </w:r>
    <w:proofErr w:type="spellEnd"/>
    <w:r w:rsidRPr="00DE7B94">
      <w:rPr>
        <w:rFonts w:ascii="Arial" w:hAnsi="Arial" w:cs="Arial"/>
        <w:b/>
        <w:color w:val="1952AF"/>
        <w:spacing w:val="36"/>
        <w:sz w:val="16"/>
        <w:szCs w:val="16"/>
      </w:rPr>
      <w:t xml:space="preserve"> </w:t>
    </w:r>
    <w:proofErr w:type="spellStart"/>
    <w:r w:rsidRPr="00DE7B94">
      <w:rPr>
        <w:rFonts w:ascii="Arial" w:hAnsi="Arial" w:cs="Arial"/>
        <w:b/>
        <w:color w:val="1952AF"/>
        <w:spacing w:val="36"/>
        <w:sz w:val="16"/>
        <w:szCs w:val="16"/>
      </w:rPr>
      <w:t>European</w:t>
    </w:r>
    <w:proofErr w:type="spellEnd"/>
    <w:r w:rsidRPr="00DE7B94">
      <w:rPr>
        <w:rFonts w:ascii="Arial" w:hAnsi="Arial" w:cs="Arial"/>
        <w:b/>
        <w:color w:val="1952AF"/>
        <w:spacing w:val="36"/>
        <w:sz w:val="16"/>
        <w:szCs w:val="16"/>
      </w:rPr>
      <w:t xml:space="preserve"> DOI </w:t>
    </w:r>
    <w:proofErr w:type="spellStart"/>
    <w:r w:rsidRPr="00DE7B94">
      <w:rPr>
        <w:rFonts w:ascii="Arial" w:hAnsi="Arial" w:cs="Arial"/>
        <w:b/>
        <w:color w:val="1952AF"/>
        <w:spacing w:val="36"/>
        <w:sz w:val="16"/>
        <w:szCs w:val="16"/>
      </w:rPr>
      <w:t>Registration</w:t>
    </w:r>
    <w:proofErr w:type="spellEnd"/>
    <w:r w:rsidRPr="00DE7B94">
      <w:rPr>
        <w:rFonts w:ascii="Arial" w:hAnsi="Arial" w:cs="Arial"/>
        <w:b/>
        <w:color w:val="1952AF"/>
        <w:spacing w:val="36"/>
        <w:sz w:val="16"/>
        <w:szCs w:val="16"/>
      </w:rPr>
      <w:t xml:space="preserve"> Agency </w:t>
    </w:r>
  </w:p>
  <w:p w14:paraId="27E7AFD8" w14:textId="77777777" w:rsidR="009962A8" w:rsidRDefault="009962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561F4"/>
    <w:multiLevelType w:val="hybridMultilevel"/>
    <w:tmpl w:val="111472AA"/>
    <w:lvl w:ilvl="0" w:tplc="CAC6867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8919D9"/>
    <w:multiLevelType w:val="hybridMultilevel"/>
    <w:tmpl w:val="B72A5092"/>
    <w:lvl w:ilvl="0" w:tplc="6876F9F4">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773392"/>
    <w:multiLevelType w:val="hybridMultilevel"/>
    <w:tmpl w:val="443C016E"/>
    <w:lvl w:ilvl="0" w:tplc="CAC6867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8C4DA7"/>
    <w:multiLevelType w:val="hybridMultilevel"/>
    <w:tmpl w:val="C6F0902C"/>
    <w:lvl w:ilvl="0" w:tplc="6876F9F4">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9D1209"/>
    <w:multiLevelType w:val="hybridMultilevel"/>
    <w:tmpl w:val="51C0A822"/>
    <w:lvl w:ilvl="0" w:tplc="11C87D9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45854EB3"/>
    <w:multiLevelType w:val="hybridMultilevel"/>
    <w:tmpl w:val="C1A2F2FC"/>
    <w:lvl w:ilvl="0" w:tplc="6876F9F4">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5D57F0"/>
    <w:multiLevelType w:val="hybridMultilevel"/>
    <w:tmpl w:val="F56817EA"/>
    <w:lvl w:ilvl="0" w:tplc="CAC6867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E86E29"/>
    <w:multiLevelType w:val="hybridMultilevel"/>
    <w:tmpl w:val="D9E0F5CC"/>
    <w:lvl w:ilvl="0" w:tplc="CAC6867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4761AA"/>
    <w:multiLevelType w:val="hybridMultilevel"/>
    <w:tmpl w:val="22C43F72"/>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360"/>
        </w:tabs>
        <w:ind w:left="360" w:hanging="360"/>
      </w:pPr>
      <w:rPr>
        <w:rFonts w:ascii="Wingdings" w:hAnsi="Wingdings" w:hint="default"/>
      </w:rPr>
    </w:lvl>
    <w:lvl w:ilvl="3" w:tplc="04100001" w:tentative="1">
      <w:start w:val="1"/>
      <w:numFmt w:val="bullet"/>
      <w:lvlText w:val=""/>
      <w:lvlJc w:val="left"/>
      <w:pPr>
        <w:tabs>
          <w:tab w:val="num" w:pos="1080"/>
        </w:tabs>
        <w:ind w:left="1080" w:hanging="360"/>
      </w:pPr>
      <w:rPr>
        <w:rFonts w:ascii="Symbol" w:hAnsi="Symbol" w:hint="default"/>
      </w:rPr>
    </w:lvl>
    <w:lvl w:ilvl="4" w:tplc="04100003" w:tentative="1">
      <w:start w:val="1"/>
      <w:numFmt w:val="bullet"/>
      <w:lvlText w:val="o"/>
      <w:lvlJc w:val="left"/>
      <w:pPr>
        <w:tabs>
          <w:tab w:val="num" w:pos="1800"/>
        </w:tabs>
        <w:ind w:left="1800" w:hanging="360"/>
      </w:pPr>
      <w:rPr>
        <w:rFonts w:ascii="Courier New" w:hAnsi="Courier New" w:cs="Courier New" w:hint="default"/>
      </w:rPr>
    </w:lvl>
    <w:lvl w:ilvl="5" w:tplc="04100005" w:tentative="1">
      <w:start w:val="1"/>
      <w:numFmt w:val="bullet"/>
      <w:lvlText w:val=""/>
      <w:lvlJc w:val="left"/>
      <w:pPr>
        <w:tabs>
          <w:tab w:val="num" w:pos="2520"/>
        </w:tabs>
        <w:ind w:left="2520" w:hanging="360"/>
      </w:pPr>
      <w:rPr>
        <w:rFonts w:ascii="Wingdings" w:hAnsi="Wingdings" w:hint="default"/>
      </w:rPr>
    </w:lvl>
    <w:lvl w:ilvl="6" w:tplc="04100001" w:tentative="1">
      <w:start w:val="1"/>
      <w:numFmt w:val="bullet"/>
      <w:lvlText w:val=""/>
      <w:lvlJc w:val="left"/>
      <w:pPr>
        <w:tabs>
          <w:tab w:val="num" w:pos="3240"/>
        </w:tabs>
        <w:ind w:left="3240" w:hanging="360"/>
      </w:pPr>
      <w:rPr>
        <w:rFonts w:ascii="Symbol" w:hAnsi="Symbol" w:hint="default"/>
      </w:rPr>
    </w:lvl>
    <w:lvl w:ilvl="7" w:tplc="04100003" w:tentative="1">
      <w:start w:val="1"/>
      <w:numFmt w:val="bullet"/>
      <w:lvlText w:val="o"/>
      <w:lvlJc w:val="left"/>
      <w:pPr>
        <w:tabs>
          <w:tab w:val="num" w:pos="3960"/>
        </w:tabs>
        <w:ind w:left="3960" w:hanging="360"/>
      </w:pPr>
      <w:rPr>
        <w:rFonts w:ascii="Courier New" w:hAnsi="Courier New" w:cs="Courier New" w:hint="default"/>
      </w:rPr>
    </w:lvl>
    <w:lvl w:ilvl="8" w:tplc="04100005" w:tentative="1">
      <w:start w:val="1"/>
      <w:numFmt w:val="bullet"/>
      <w:lvlText w:val=""/>
      <w:lvlJc w:val="left"/>
      <w:pPr>
        <w:tabs>
          <w:tab w:val="num" w:pos="4680"/>
        </w:tabs>
        <w:ind w:left="4680" w:hanging="360"/>
      </w:pPr>
      <w:rPr>
        <w:rFonts w:ascii="Wingdings" w:hAnsi="Wingdings" w:hint="default"/>
      </w:rPr>
    </w:lvl>
  </w:abstractNum>
  <w:abstractNum w:abstractNumId="9" w15:restartNumberingAfterBreak="0">
    <w:nsid w:val="688C16DA"/>
    <w:multiLevelType w:val="hybridMultilevel"/>
    <w:tmpl w:val="D0A6EBE6"/>
    <w:lvl w:ilvl="0" w:tplc="CAC6867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EE34CA4"/>
    <w:multiLevelType w:val="hybridMultilevel"/>
    <w:tmpl w:val="FCC47A9A"/>
    <w:lvl w:ilvl="0" w:tplc="CAC6867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03D2B88"/>
    <w:multiLevelType w:val="hybridMultilevel"/>
    <w:tmpl w:val="00DC629C"/>
    <w:lvl w:ilvl="0" w:tplc="CAC6867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F324BF"/>
    <w:multiLevelType w:val="hybridMultilevel"/>
    <w:tmpl w:val="EF843724"/>
    <w:lvl w:ilvl="0" w:tplc="CAC6867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DF1009"/>
    <w:multiLevelType w:val="hybridMultilevel"/>
    <w:tmpl w:val="D94A8A40"/>
    <w:lvl w:ilvl="0" w:tplc="CAC6867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558051349">
    <w:abstractNumId w:val="7"/>
  </w:num>
  <w:num w:numId="2" w16cid:durableId="1380712880">
    <w:abstractNumId w:val="3"/>
  </w:num>
  <w:num w:numId="3" w16cid:durableId="1962953746">
    <w:abstractNumId w:val="5"/>
  </w:num>
  <w:num w:numId="4" w16cid:durableId="177551810">
    <w:abstractNumId w:val="1"/>
  </w:num>
  <w:num w:numId="5" w16cid:durableId="7955305">
    <w:abstractNumId w:val="0"/>
  </w:num>
  <w:num w:numId="6" w16cid:durableId="1894265465">
    <w:abstractNumId w:val="4"/>
  </w:num>
  <w:num w:numId="7" w16cid:durableId="309361501">
    <w:abstractNumId w:val="10"/>
  </w:num>
  <w:num w:numId="8" w16cid:durableId="2021735804">
    <w:abstractNumId w:val="11"/>
  </w:num>
  <w:num w:numId="9" w16cid:durableId="29503557">
    <w:abstractNumId w:val="13"/>
  </w:num>
  <w:num w:numId="10" w16cid:durableId="161168555">
    <w:abstractNumId w:val="2"/>
  </w:num>
  <w:num w:numId="11" w16cid:durableId="649599407">
    <w:abstractNumId w:val="12"/>
  </w:num>
  <w:num w:numId="12" w16cid:durableId="113331363">
    <w:abstractNumId w:val="6"/>
  </w:num>
  <w:num w:numId="13" w16cid:durableId="1370766689">
    <w:abstractNumId w:val="9"/>
  </w:num>
  <w:num w:numId="14" w16cid:durableId="21098816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2008"/>
    <w:rsid w:val="00004570"/>
    <w:rsid w:val="0000494B"/>
    <w:rsid w:val="000050A2"/>
    <w:rsid w:val="000076CE"/>
    <w:rsid w:val="000117FB"/>
    <w:rsid w:val="00014BC4"/>
    <w:rsid w:val="00025D28"/>
    <w:rsid w:val="000264CF"/>
    <w:rsid w:val="0003053D"/>
    <w:rsid w:val="00030B0A"/>
    <w:rsid w:val="00033D3F"/>
    <w:rsid w:val="000346E5"/>
    <w:rsid w:val="00050834"/>
    <w:rsid w:val="00051948"/>
    <w:rsid w:val="00052606"/>
    <w:rsid w:val="00054C03"/>
    <w:rsid w:val="000762F3"/>
    <w:rsid w:val="000A4F6A"/>
    <w:rsid w:val="000B1D83"/>
    <w:rsid w:val="000B5E24"/>
    <w:rsid w:val="000B6F43"/>
    <w:rsid w:val="000B7220"/>
    <w:rsid w:val="000C0105"/>
    <w:rsid w:val="000C21C9"/>
    <w:rsid w:val="000C4108"/>
    <w:rsid w:val="000D20F4"/>
    <w:rsid w:val="000F0A55"/>
    <w:rsid w:val="000F1B9C"/>
    <w:rsid w:val="000F3139"/>
    <w:rsid w:val="000F5DA1"/>
    <w:rsid w:val="00106C7B"/>
    <w:rsid w:val="00113E1F"/>
    <w:rsid w:val="0012523A"/>
    <w:rsid w:val="0013568E"/>
    <w:rsid w:val="001407E9"/>
    <w:rsid w:val="0014125B"/>
    <w:rsid w:val="00141D83"/>
    <w:rsid w:val="00145974"/>
    <w:rsid w:val="0015082A"/>
    <w:rsid w:val="001519BA"/>
    <w:rsid w:val="00157661"/>
    <w:rsid w:val="00165785"/>
    <w:rsid w:val="001664A0"/>
    <w:rsid w:val="001664E0"/>
    <w:rsid w:val="00166BEA"/>
    <w:rsid w:val="00167912"/>
    <w:rsid w:val="0017492C"/>
    <w:rsid w:val="00186630"/>
    <w:rsid w:val="00193917"/>
    <w:rsid w:val="001A00A9"/>
    <w:rsid w:val="001A0198"/>
    <w:rsid w:val="001B3458"/>
    <w:rsid w:val="001B56DF"/>
    <w:rsid w:val="001B60B4"/>
    <w:rsid w:val="001C2592"/>
    <w:rsid w:val="001D1F6F"/>
    <w:rsid w:val="001D3579"/>
    <w:rsid w:val="001D5A94"/>
    <w:rsid w:val="001E3D49"/>
    <w:rsid w:val="001E6CBE"/>
    <w:rsid w:val="001F2BDC"/>
    <w:rsid w:val="001F372A"/>
    <w:rsid w:val="002027D7"/>
    <w:rsid w:val="00207D4C"/>
    <w:rsid w:val="00214C3B"/>
    <w:rsid w:val="00216D94"/>
    <w:rsid w:val="00220D64"/>
    <w:rsid w:val="00224FDA"/>
    <w:rsid w:val="00244110"/>
    <w:rsid w:val="00247D82"/>
    <w:rsid w:val="002501C5"/>
    <w:rsid w:val="00257FC3"/>
    <w:rsid w:val="00266945"/>
    <w:rsid w:val="00270FE8"/>
    <w:rsid w:val="00271B2C"/>
    <w:rsid w:val="00272632"/>
    <w:rsid w:val="00274F7B"/>
    <w:rsid w:val="00281F21"/>
    <w:rsid w:val="00297B1E"/>
    <w:rsid w:val="002C223B"/>
    <w:rsid w:val="002C3056"/>
    <w:rsid w:val="002C49B0"/>
    <w:rsid w:val="002C6F0D"/>
    <w:rsid w:val="002D235F"/>
    <w:rsid w:val="002D415C"/>
    <w:rsid w:val="002D6958"/>
    <w:rsid w:val="002E4D20"/>
    <w:rsid w:val="002E60C0"/>
    <w:rsid w:val="002E7DB3"/>
    <w:rsid w:val="002F3838"/>
    <w:rsid w:val="003001D3"/>
    <w:rsid w:val="003006B2"/>
    <w:rsid w:val="003007BD"/>
    <w:rsid w:val="00302A42"/>
    <w:rsid w:val="00304DDF"/>
    <w:rsid w:val="00306930"/>
    <w:rsid w:val="00315A03"/>
    <w:rsid w:val="0031613F"/>
    <w:rsid w:val="00326602"/>
    <w:rsid w:val="003266F6"/>
    <w:rsid w:val="00327F6E"/>
    <w:rsid w:val="003325E1"/>
    <w:rsid w:val="00337A93"/>
    <w:rsid w:val="00340384"/>
    <w:rsid w:val="00341BE6"/>
    <w:rsid w:val="00351DD5"/>
    <w:rsid w:val="0035258E"/>
    <w:rsid w:val="00360037"/>
    <w:rsid w:val="003632D1"/>
    <w:rsid w:val="00375870"/>
    <w:rsid w:val="00375D62"/>
    <w:rsid w:val="00381DA8"/>
    <w:rsid w:val="003920DE"/>
    <w:rsid w:val="003B525C"/>
    <w:rsid w:val="003C6E28"/>
    <w:rsid w:val="003D0E09"/>
    <w:rsid w:val="003D1AED"/>
    <w:rsid w:val="003E073C"/>
    <w:rsid w:val="003E4BA6"/>
    <w:rsid w:val="003E5EF8"/>
    <w:rsid w:val="003F6233"/>
    <w:rsid w:val="003F7ABE"/>
    <w:rsid w:val="0040215D"/>
    <w:rsid w:val="00406752"/>
    <w:rsid w:val="004074CD"/>
    <w:rsid w:val="0042319F"/>
    <w:rsid w:val="004308FD"/>
    <w:rsid w:val="004358C6"/>
    <w:rsid w:val="00442504"/>
    <w:rsid w:val="00444863"/>
    <w:rsid w:val="0044632D"/>
    <w:rsid w:val="0045052C"/>
    <w:rsid w:val="00450A56"/>
    <w:rsid w:val="0045245E"/>
    <w:rsid w:val="004527E2"/>
    <w:rsid w:val="00460A95"/>
    <w:rsid w:val="0046132E"/>
    <w:rsid w:val="00477174"/>
    <w:rsid w:val="004804E3"/>
    <w:rsid w:val="004907A5"/>
    <w:rsid w:val="004A1D8D"/>
    <w:rsid w:val="004D09F0"/>
    <w:rsid w:val="004D3302"/>
    <w:rsid w:val="004D7D14"/>
    <w:rsid w:val="004E4B97"/>
    <w:rsid w:val="004E747A"/>
    <w:rsid w:val="004E79B9"/>
    <w:rsid w:val="004F7D8B"/>
    <w:rsid w:val="00502B0A"/>
    <w:rsid w:val="005049FF"/>
    <w:rsid w:val="00512204"/>
    <w:rsid w:val="005130B0"/>
    <w:rsid w:val="0051636B"/>
    <w:rsid w:val="00517971"/>
    <w:rsid w:val="00524114"/>
    <w:rsid w:val="005257B5"/>
    <w:rsid w:val="00531CE8"/>
    <w:rsid w:val="0055418C"/>
    <w:rsid w:val="005629D2"/>
    <w:rsid w:val="005637D1"/>
    <w:rsid w:val="005650F5"/>
    <w:rsid w:val="00567E9B"/>
    <w:rsid w:val="00571149"/>
    <w:rsid w:val="00586356"/>
    <w:rsid w:val="00594DED"/>
    <w:rsid w:val="005A09F6"/>
    <w:rsid w:val="005A16C8"/>
    <w:rsid w:val="005A29A7"/>
    <w:rsid w:val="005A2E2A"/>
    <w:rsid w:val="005A644F"/>
    <w:rsid w:val="005A6CE9"/>
    <w:rsid w:val="005C18E2"/>
    <w:rsid w:val="005C2D0F"/>
    <w:rsid w:val="005C5350"/>
    <w:rsid w:val="005D15D4"/>
    <w:rsid w:val="005E2E5C"/>
    <w:rsid w:val="005E3FAC"/>
    <w:rsid w:val="005E4A57"/>
    <w:rsid w:val="005E6714"/>
    <w:rsid w:val="005F1EDA"/>
    <w:rsid w:val="00610DE3"/>
    <w:rsid w:val="006112FF"/>
    <w:rsid w:val="00613426"/>
    <w:rsid w:val="006300F0"/>
    <w:rsid w:val="006346A6"/>
    <w:rsid w:val="006419DC"/>
    <w:rsid w:val="006500F9"/>
    <w:rsid w:val="006617D5"/>
    <w:rsid w:val="0066676F"/>
    <w:rsid w:val="00670F14"/>
    <w:rsid w:val="00683527"/>
    <w:rsid w:val="006A0D27"/>
    <w:rsid w:val="006A26ED"/>
    <w:rsid w:val="006A3892"/>
    <w:rsid w:val="006B69EF"/>
    <w:rsid w:val="006C03B5"/>
    <w:rsid w:val="006D2942"/>
    <w:rsid w:val="006D4510"/>
    <w:rsid w:val="006E1B80"/>
    <w:rsid w:val="006F3687"/>
    <w:rsid w:val="0070277F"/>
    <w:rsid w:val="0070358C"/>
    <w:rsid w:val="00706914"/>
    <w:rsid w:val="007357E8"/>
    <w:rsid w:val="00735F9B"/>
    <w:rsid w:val="00737CB1"/>
    <w:rsid w:val="00742C70"/>
    <w:rsid w:val="00744911"/>
    <w:rsid w:val="00750EC3"/>
    <w:rsid w:val="0075436D"/>
    <w:rsid w:val="00772D3D"/>
    <w:rsid w:val="00781C42"/>
    <w:rsid w:val="00790915"/>
    <w:rsid w:val="007960C3"/>
    <w:rsid w:val="007A0DFE"/>
    <w:rsid w:val="007B066D"/>
    <w:rsid w:val="007B0953"/>
    <w:rsid w:val="007B0A8A"/>
    <w:rsid w:val="007B164E"/>
    <w:rsid w:val="007C12F3"/>
    <w:rsid w:val="007C2C41"/>
    <w:rsid w:val="007C7EED"/>
    <w:rsid w:val="007D34C0"/>
    <w:rsid w:val="007E3EFA"/>
    <w:rsid w:val="00802216"/>
    <w:rsid w:val="00802776"/>
    <w:rsid w:val="0081796E"/>
    <w:rsid w:val="0082474F"/>
    <w:rsid w:val="00824ABC"/>
    <w:rsid w:val="00825557"/>
    <w:rsid w:val="00832F85"/>
    <w:rsid w:val="008368D6"/>
    <w:rsid w:val="00842206"/>
    <w:rsid w:val="00842916"/>
    <w:rsid w:val="00843217"/>
    <w:rsid w:val="00844EF2"/>
    <w:rsid w:val="00853E15"/>
    <w:rsid w:val="00855697"/>
    <w:rsid w:val="00856702"/>
    <w:rsid w:val="0086365F"/>
    <w:rsid w:val="00872C10"/>
    <w:rsid w:val="0088452F"/>
    <w:rsid w:val="008856A3"/>
    <w:rsid w:val="00892D12"/>
    <w:rsid w:val="008945CD"/>
    <w:rsid w:val="008A3745"/>
    <w:rsid w:val="008A375B"/>
    <w:rsid w:val="008C0D61"/>
    <w:rsid w:val="008C1A7D"/>
    <w:rsid w:val="008C3AAA"/>
    <w:rsid w:val="008C6A6E"/>
    <w:rsid w:val="008C7F79"/>
    <w:rsid w:val="008D51B2"/>
    <w:rsid w:val="008D6D91"/>
    <w:rsid w:val="008E24C1"/>
    <w:rsid w:val="008E32E8"/>
    <w:rsid w:val="008F618E"/>
    <w:rsid w:val="00902B9A"/>
    <w:rsid w:val="00912623"/>
    <w:rsid w:val="00914BB5"/>
    <w:rsid w:val="009157AD"/>
    <w:rsid w:val="0092747E"/>
    <w:rsid w:val="0093079A"/>
    <w:rsid w:val="0094101E"/>
    <w:rsid w:val="00941704"/>
    <w:rsid w:val="00943634"/>
    <w:rsid w:val="00950AAE"/>
    <w:rsid w:val="00957F67"/>
    <w:rsid w:val="00967D12"/>
    <w:rsid w:val="00972028"/>
    <w:rsid w:val="00984402"/>
    <w:rsid w:val="009950BF"/>
    <w:rsid w:val="00995D7F"/>
    <w:rsid w:val="009962A8"/>
    <w:rsid w:val="009A0146"/>
    <w:rsid w:val="009A0DC9"/>
    <w:rsid w:val="009A16D0"/>
    <w:rsid w:val="009B7ACD"/>
    <w:rsid w:val="009C02AA"/>
    <w:rsid w:val="009C0437"/>
    <w:rsid w:val="009C3982"/>
    <w:rsid w:val="009C43BF"/>
    <w:rsid w:val="009C59DA"/>
    <w:rsid w:val="009D44AB"/>
    <w:rsid w:val="009D4A2D"/>
    <w:rsid w:val="009D68FF"/>
    <w:rsid w:val="009E0989"/>
    <w:rsid w:val="009E41E6"/>
    <w:rsid w:val="009E602A"/>
    <w:rsid w:val="009E6B75"/>
    <w:rsid w:val="009E7F00"/>
    <w:rsid w:val="009F70D6"/>
    <w:rsid w:val="00A01DB3"/>
    <w:rsid w:val="00A26B8A"/>
    <w:rsid w:val="00A3250A"/>
    <w:rsid w:val="00A45E88"/>
    <w:rsid w:val="00A46C6E"/>
    <w:rsid w:val="00A51506"/>
    <w:rsid w:val="00A61E5B"/>
    <w:rsid w:val="00A67DBE"/>
    <w:rsid w:val="00A70AE7"/>
    <w:rsid w:val="00A70BC8"/>
    <w:rsid w:val="00A718F4"/>
    <w:rsid w:val="00A739D7"/>
    <w:rsid w:val="00A81ED0"/>
    <w:rsid w:val="00A852A7"/>
    <w:rsid w:val="00A87E61"/>
    <w:rsid w:val="00AB057B"/>
    <w:rsid w:val="00AC0C54"/>
    <w:rsid w:val="00AC7E60"/>
    <w:rsid w:val="00AD121A"/>
    <w:rsid w:val="00AD7DA3"/>
    <w:rsid w:val="00AE0DC2"/>
    <w:rsid w:val="00AE3BFA"/>
    <w:rsid w:val="00AE3D68"/>
    <w:rsid w:val="00B107CD"/>
    <w:rsid w:val="00B151E0"/>
    <w:rsid w:val="00B236AA"/>
    <w:rsid w:val="00B409F4"/>
    <w:rsid w:val="00B42D53"/>
    <w:rsid w:val="00B43325"/>
    <w:rsid w:val="00B43480"/>
    <w:rsid w:val="00B457E1"/>
    <w:rsid w:val="00B46758"/>
    <w:rsid w:val="00B50650"/>
    <w:rsid w:val="00B53CE2"/>
    <w:rsid w:val="00B56556"/>
    <w:rsid w:val="00B67123"/>
    <w:rsid w:val="00B67B1D"/>
    <w:rsid w:val="00B7199E"/>
    <w:rsid w:val="00B71EF0"/>
    <w:rsid w:val="00B73B8A"/>
    <w:rsid w:val="00B75C69"/>
    <w:rsid w:val="00B819E5"/>
    <w:rsid w:val="00B81CE4"/>
    <w:rsid w:val="00B84B7C"/>
    <w:rsid w:val="00B90668"/>
    <w:rsid w:val="00BB01A3"/>
    <w:rsid w:val="00BB7A85"/>
    <w:rsid w:val="00BC3DF2"/>
    <w:rsid w:val="00BD3FC3"/>
    <w:rsid w:val="00BF3488"/>
    <w:rsid w:val="00BF61F1"/>
    <w:rsid w:val="00C05B47"/>
    <w:rsid w:val="00C211A2"/>
    <w:rsid w:val="00C44FB6"/>
    <w:rsid w:val="00C56EA4"/>
    <w:rsid w:val="00C62382"/>
    <w:rsid w:val="00C6635A"/>
    <w:rsid w:val="00C821E2"/>
    <w:rsid w:val="00C8599F"/>
    <w:rsid w:val="00C87DAB"/>
    <w:rsid w:val="00C916EE"/>
    <w:rsid w:val="00C940E4"/>
    <w:rsid w:val="00C96572"/>
    <w:rsid w:val="00CA15AC"/>
    <w:rsid w:val="00CA50D9"/>
    <w:rsid w:val="00CA57F3"/>
    <w:rsid w:val="00CA76FD"/>
    <w:rsid w:val="00CB1CE0"/>
    <w:rsid w:val="00CC27FA"/>
    <w:rsid w:val="00CC5619"/>
    <w:rsid w:val="00CC6AB3"/>
    <w:rsid w:val="00CC77FA"/>
    <w:rsid w:val="00CD3739"/>
    <w:rsid w:val="00CD3ED3"/>
    <w:rsid w:val="00CE7F5D"/>
    <w:rsid w:val="00CF3000"/>
    <w:rsid w:val="00CF3E30"/>
    <w:rsid w:val="00CF7ADA"/>
    <w:rsid w:val="00D0126D"/>
    <w:rsid w:val="00D0256A"/>
    <w:rsid w:val="00D049C0"/>
    <w:rsid w:val="00D4369D"/>
    <w:rsid w:val="00D5221C"/>
    <w:rsid w:val="00D57958"/>
    <w:rsid w:val="00D623C9"/>
    <w:rsid w:val="00D63B3A"/>
    <w:rsid w:val="00D649B1"/>
    <w:rsid w:val="00D64D52"/>
    <w:rsid w:val="00D668CC"/>
    <w:rsid w:val="00D67D3B"/>
    <w:rsid w:val="00D71DA7"/>
    <w:rsid w:val="00D72D27"/>
    <w:rsid w:val="00D85728"/>
    <w:rsid w:val="00D918E7"/>
    <w:rsid w:val="00D95974"/>
    <w:rsid w:val="00D95B30"/>
    <w:rsid w:val="00D974D1"/>
    <w:rsid w:val="00DA6008"/>
    <w:rsid w:val="00DB3F38"/>
    <w:rsid w:val="00DB48E3"/>
    <w:rsid w:val="00DB6EB9"/>
    <w:rsid w:val="00DB7FCB"/>
    <w:rsid w:val="00DD209F"/>
    <w:rsid w:val="00DD4350"/>
    <w:rsid w:val="00DD5BDB"/>
    <w:rsid w:val="00DD76BC"/>
    <w:rsid w:val="00DE50D2"/>
    <w:rsid w:val="00DE5B1A"/>
    <w:rsid w:val="00E05EC1"/>
    <w:rsid w:val="00E061DB"/>
    <w:rsid w:val="00E1148E"/>
    <w:rsid w:val="00E126D8"/>
    <w:rsid w:val="00E12AE4"/>
    <w:rsid w:val="00E33FB0"/>
    <w:rsid w:val="00E400CC"/>
    <w:rsid w:val="00E42462"/>
    <w:rsid w:val="00E42E1F"/>
    <w:rsid w:val="00E46636"/>
    <w:rsid w:val="00E551F8"/>
    <w:rsid w:val="00E62639"/>
    <w:rsid w:val="00E66F70"/>
    <w:rsid w:val="00E7039F"/>
    <w:rsid w:val="00E71BA4"/>
    <w:rsid w:val="00E73ED0"/>
    <w:rsid w:val="00E74DA5"/>
    <w:rsid w:val="00E75B6D"/>
    <w:rsid w:val="00E861CF"/>
    <w:rsid w:val="00E90571"/>
    <w:rsid w:val="00E96C60"/>
    <w:rsid w:val="00EA007F"/>
    <w:rsid w:val="00EA06A3"/>
    <w:rsid w:val="00EA1E4E"/>
    <w:rsid w:val="00EA4622"/>
    <w:rsid w:val="00EA6362"/>
    <w:rsid w:val="00EB5605"/>
    <w:rsid w:val="00EC2F2F"/>
    <w:rsid w:val="00EC4E48"/>
    <w:rsid w:val="00EC5894"/>
    <w:rsid w:val="00EE5B00"/>
    <w:rsid w:val="00EF3A2D"/>
    <w:rsid w:val="00F00443"/>
    <w:rsid w:val="00F068FC"/>
    <w:rsid w:val="00F06A57"/>
    <w:rsid w:val="00F07FC5"/>
    <w:rsid w:val="00F11C61"/>
    <w:rsid w:val="00F13495"/>
    <w:rsid w:val="00F14134"/>
    <w:rsid w:val="00F217CA"/>
    <w:rsid w:val="00F22E59"/>
    <w:rsid w:val="00F30CA2"/>
    <w:rsid w:val="00F357C2"/>
    <w:rsid w:val="00F502D5"/>
    <w:rsid w:val="00F52B71"/>
    <w:rsid w:val="00F52C8C"/>
    <w:rsid w:val="00F5598D"/>
    <w:rsid w:val="00F72698"/>
    <w:rsid w:val="00F747C4"/>
    <w:rsid w:val="00F86806"/>
    <w:rsid w:val="00F905FE"/>
    <w:rsid w:val="00F96E38"/>
    <w:rsid w:val="00FA4C62"/>
    <w:rsid w:val="00FB165A"/>
    <w:rsid w:val="00FB1A8C"/>
    <w:rsid w:val="00FB7F97"/>
    <w:rsid w:val="00FD2008"/>
    <w:rsid w:val="00FE62F9"/>
    <w:rsid w:val="00FE71B6"/>
    <w:rsid w:val="00FF6D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3BEF1"/>
  <w15:chartTrackingRefBased/>
  <w15:docId w15:val="{08544669-D717-41BA-8205-F3B71395C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B69EF"/>
    <w:rPr>
      <w:sz w:val="24"/>
      <w:szCs w:val="24"/>
      <w:lang w:eastAsia="en-US"/>
    </w:rPr>
  </w:style>
  <w:style w:type="paragraph" w:styleId="Titolo1">
    <w:name w:val="heading 1"/>
    <w:basedOn w:val="Normale"/>
    <w:next w:val="Normale"/>
    <w:qFormat/>
    <w:rsid w:val="006B69EF"/>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6B69EF"/>
    <w:pPr>
      <w:keepNext/>
      <w:spacing w:before="240" w:after="60"/>
      <w:outlineLvl w:val="1"/>
    </w:pPr>
    <w:rPr>
      <w:rFonts w:ascii="Arial" w:hAnsi="Arial" w:cs="Arial"/>
      <w:b/>
      <w:bCs/>
      <w:i/>
      <w:iCs/>
      <w:sz w:val="28"/>
      <w:szCs w:val="28"/>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rsid w:val="00706914"/>
    <w:pPr>
      <w:tabs>
        <w:tab w:val="center" w:pos="4819"/>
        <w:tab w:val="right" w:pos="9638"/>
      </w:tabs>
    </w:pPr>
  </w:style>
  <w:style w:type="paragraph" w:styleId="Pidipagina">
    <w:name w:val="footer"/>
    <w:basedOn w:val="Normale"/>
    <w:rsid w:val="00706914"/>
    <w:pPr>
      <w:tabs>
        <w:tab w:val="center" w:pos="4819"/>
        <w:tab w:val="right" w:pos="9638"/>
      </w:tabs>
    </w:pPr>
  </w:style>
  <w:style w:type="character" w:styleId="Collegamentoipertestuale">
    <w:name w:val="Hyperlink"/>
    <w:uiPriority w:val="99"/>
    <w:rsid w:val="00706914"/>
    <w:rPr>
      <w:color w:val="0000FF"/>
      <w:u w:val="single"/>
    </w:rPr>
  </w:style>
  <w:style w:type="paragraph" w:styleId="NormaleWeb">
    <w:name w:val="Normal (Web)"/>
    <w:basedOn w:val="Normale"/>
    <w:rsid w:val="006B69EF"/>
    <w:pPr>
      <w:spacing w:before="100" w:beforeAutospacing="1" w:after="100" w:afterAutospacing="1"/>
    </w:pPr>
    <w:rPr>
      <w:lang w:eastAsia="it-IT"/>
    </w:rPr>
  </w:style>
  <w:style w:type="paragraph" w:styleId="Sommario1">
    <w:name w:val="toc 1"/>
    <w:basedOn w:val="Normale"/>
    <w:next w:val="Normale"/>
    <w:autoRedefine/>
    <w:uiPriority w:val="39"/>
    <w:rsid w:val="006B69EF"/>
  </w:style>
  <w:style w:type="character" w:styleId="Numeropagina">
    <w:name w:val="page number"/>
    <w:basedOn w:val="Carpredefinitoparagrafo"/>
    <w:rsid w:val="006B69EF"/>
  </w:style>
  <w:style w:type="paragraph" w:styleId="Sommario2">
    <w:name w:val="toc 2"/>
    <w:basedOn w:val="Normale"/>
    <w:next w:val="Normale"/>
    <w:autoRedefine/>
    <w:semiHidden/>
    <w:rsid w:val="006B69EF"/>
    <w:pPr>
      <w:ind w:left="240"/>
    </w:pPr>
  </w:style>
  <w:style w:type="paragraph" w:styleId="Testofumetto">
    <w:name w:val="Balloon Text"/>
    <w:basedOn w:val="Normale"/>
    <w:semiHidden/>
    <w:rsid w:val="002C49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negri\Desktop\Nuova%20carta%20intestata%20med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Nuova carta intestata medra.dot</Template>
  <TotalTime>2</TotalTime>
  <Pages>5</Pages>
  <Words>1429</Words>
  <Characters>8148</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Variazioni Servizio HTTPCallback</vt:lpstr>
    </vt:vector>
  </TitlesOfParts>
  <Company>Ediser</Company>
  <LinksUpToDate>false</LinksUpToDate>
  <CharactersWithSpaces>9558</CharactersWithSpaces>
  <SharedDoc>false</SharedDoc>
  <HLinks>
    <vt:vector size="36" baseType="variant">
      <vt:variant>
        <vt:i4>1114160</vt:i4>
      </vt:variant>
      <vt:variant>
        <vt:i4>26</vt:i4>
      </vt:variant>
      <vt:variant>
        <vt:i4>0</vt:i4>
      </vt:variant>
      <vt:variant>
        <vt:i4>5</vt:i4>
      </vt:variant>
      <vt:variant>
        <vt:lpwstr/>
      </vt:variant>
      <vt:variant>
        <vt:lpwstr>_Toc473557234</vt:lpwstr>
      </vt:variant>
      <vt:variant>
        <vt:i4>1114160</vt:i4>
      </vt:variant>
      <vt:variant>
        <vt:i4>20</vt:i4>
      </vt:variant>
      <vt:variant>
        <vt:i4>0</vt:i4>
      </vt:variant>
      <vt:variant>
        <vt:i4>5</vt:i4>
      </vt:variant>
      <vt:variant>
        <vt:lpwstr/>
      </vt:variant>
      <vt:variant>
        <vt:lpwstr>_Toc473557233</vt:lpwstr>
      </vt:variant>
      <vt:variant>
        <vt:i4>1114160</vt:i4>
      </vt:variant>
      <vt:variant>
        <vt:i4>14</vt:i4>
      </vt:variant>
      <vt:variant>
        <vt:i4>0</vt:i4>
      </vt:variant>
      <vt:variant>
        <vt:i4>5</vt:i4>
      </vt:variant>
      <vt:variant>
        <vt:lpwstr/>
      </vt:variant>
      <vt:variant>
        <vt:lpwstr>_Toc473557232</vt:lpwstr>
      </vt:variant>
      <vt:variant>
        <vt:i4>1114160</vt:i4>
      </vt:variant>
      <vt:variant>
        <vt:i4>8</vt:i4>
      </vt:variant>
      <vt:variant>
        <vt:i4>0</vt:i4>
      </vt:variant>
      <vt:variant>
        <vt:i4>5</vt:i4>
      </vt:variant>
      <vt:variant>
        <vt:lpwstr/>
      </vt:variant>
      <vt:variant>
        <vt:lpwstr>_Toc473557231</vt:lpwstr>
      </vt:variant>
      <vt:variant>
        <vt:i4>1114160</vt:i4>
      </vt:variant>
      <vt:variant>
        <vt:i4>2</vt:i4>
      </vt:variant>
      <vt:variant>
        <vt:i4>0</vt:i4>
      </vt:variant>
      <vt:variant>
        <vt:i4>5</vt:i4>
      </vt:variant>
      <vt:variant>
        <vt:lpwstr/>
      </vt:variant>
      <vt:variant>
        <vt:lpwstr>_Toc473557230</vt:lpwstr>
      </vt:variant>
      <vt:variant>
        <vt:i4>4915227</vt:i4>
      </vt:variant>
      <vt:variant>
        <vt:i4>7</vt:i4>
      </vt:variant>
      <vt:variant>
        <vt:i4>0</vt:i4>
      </vt:variant>
      <vt:variant>
        <vt:i4>5</vt:i4>
      </vt:variant>
      <vt:variant>
        <vt:lpwstr>http://www.medra.org/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Variazioni Servizio HTTPCallback</dc:title>
  <dc:subject/>
  <dc:creator>mnegri</dc:creator>
  <cp:keywords/>
  <cp:lastModifiedBy>Jehu Njikonga</cp:lastModifiedBy>
  <cp:revision>7</cp:revision>
  <cp:lastPrinted>2025-04-30T10:15:00Z</cp:lastPrinted>
  <dcterms:created xsi:type="dcterms:W3CDTF">2025-04-30T10:15:00Z</dcterms:created>
  <dcterms:modified xsi:type="dcterms:W3CDTF">2025-04-30T10:16:00Z</dcterms:modified>
</cp:coreProperties>
</file>